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486"/>
        <w:tblW w:w="4209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9"/>
      </w:tblGrid>
      <w:tr w:rsidR="00F74AF5" w:rsidRPr="00F74AF5" w:rsidTr="0043142D">
        <w:trPr>
          <w:trHeight w:val="471"/>
        </w:trPr>
        <w:tc>
          <w:tcPr>
            <w:tcW w:w="4209" w:type="dxa"/>
            <w:hideMark/>
          </w:tcPr>
          <w:p w:rsidR="0064572B" w:rsidRPr="00F74AF5" w:rsidRDefault="009B15BA" w:rsidP="00546C79">
            <w:pPr>
              <w:rPr>
                <w:rFonts w:ascii="Liberation Serif" w:hAnsi="Liberation Serif"/>
              </w:rPr>
            </w:pPr>
            <w:r w:rsidRPr="00F74AF5">
              <w:rPr>
                <w:rFonts w:ascii="Liberation Serif" w:hAnsi="Liberation Serif"/>
              </w:rPr>
              <w:t>Приложение</w:t>
            </w:r>
          </w:p>
          <w:p w:rsidR="00DB1F91" w:rsidRPr="00F74AF5" w:rsidRDefault="0064572B" w:rsidP="00546C79">
            <w:pPr>
              <w:rPr>
                <w:rFonts w:ascii="Liberation Serif" w:hAnsi="Liberation Serif"/>
              </w:rPr>
            </w:pPr>
            <w:r w:rsidRPr="00F74AF5">
              <w:rPr>
                <w:rFonts w:ascii="Liberation Serif" w:hAnsi="Liberation Serif"/>
              </w:rPr>
              <w:t>УТВЕРЖДЕН</w:t>
            </w:r>
            <w:r w:rsidR="00AE184B" w:rsidRPr="00F74AF5">
              <w:rPr>
                <w:rFonts w:ascii="Liberation Serif" w:hAnsi="Liberation Serif"/>
              </w:rPr>
              <w:t xml:space="preserve"> </w:t>
            </w:r>
          </w:p>
          <w:p w:rsidR="009B15BA" w:rsidRPr="00F74AF5" w:rsidRDefault="00C04999" w:rsidP="0043142D">
            <w:pPr>
              <w:ind w:right="-163"/>
              <w:rPr>
                <w:rFonts w:ascii="Liberation Serif" w:hAnsi="Liberation Serif"/>
              </w:rPr>
            </w:pPr>
            <w:r w:rsidRPr="00F74AF5">
              <w:rPr>
                <w:rFonts w:ascii="Liberation Serif" w:hAnsi="Liberation Serif"/>
              </w:rPr>
              <w:t>п</w:t>
            </w:r>
            <w:r w:rsidR="009B15BA" w:rsidRPr="00F74AF5">
              <w:rPr>
                <w:rFonts w:ascii="Liberation Serif" w:hAnsi="Liberation Serif"/>
              </w:rPr>
              <w:t>остановлени</w:t>
            </w:r>
            <w:r w:rsidR="0064572B" w:rsidRPr="00F74AF5">
              <w:rPr>
                <w:rFonts w:ascii="Liberation Serif" w:hAnsi="Liberation Serif"/>
              </w:rPr>
              <w:t>ем</w:t>
            </w:r>
            <w:r w:rsidRPr="00F74AF5">
              <w:rPr>
                <w:rFonts w:ascii="Liberation Serif" w:hAnsi="Liberation Serif"/>
              </w:rPr>
              <w:t xml:space="preserve"> </w:t>
            </w:r>
            <w:r w:rsidR="009B15BA" w:rsidRPr="00F74AF5">
              <w:rPr>
                <w:rFonts w:ascii="Liberation Serif" w:hAnsi="Liberation Serif"/>
              </w:rPr>
              <w:t xml:space="preserve">Администрации </w:t>
            </w:r>
          </w:p>
          <w:p w:rsidR="0043142D" w:rsidRPr="00F74AF5" w:rsidRDefault="0043142D" w:rsidP="0043142D">
            <w:pPr>
              <w:rPr>
                <w:rFonts w:ascii="Liberation Serif" w:hAnsi="Liberation Serif"/>
              </w:rPr>
            </w:pPr>
            <w:r w:rsidRPr="00F74AF5">
              <w:rPr>
                <w:rFonts w:ascii="Liberation Serif" w:hAnsi="Liberation Serif"/>
              </w:rPr>
              <w:t xml:space="preserve">муниципального округа </w:t>
            </w:r>
            <w:r w:rsidR="009B15BA" w:rsidRPr="00F74AF5">
              <w:rPr>
                <w:rFonts w:ascii="Liberation Serif" w:hAnsi="Liberation Serif"/>
              </w:rPr>
              <w:t>Первоуральск</w:t>
            </w:r>
          </w:p>
          <w:p w:rsidR="009B15BA" w:rsidRPr="00F74AF5" w:rsidRDefault="00777646" w:rsidP="0043142D">
            <w:pPr>
              <w:rPr>
                <w:rFonts w:ascii="Liberation Serif" w:hAnsi="Liberation Serif"/>
              </w:rPr>
            </w:pPr>
            <w:r w:rsidRPr="00F74AF5">
              <w:rPr>
                <w:rFonts w:ascii="Liberation Serif" w:hAnsi="Liberation Serif"/>
              </w:rPr>
              <w:t xml:space="preserve">от </w:t>
            </w:r>
            <w:r w:rsidR="00785778" w:rsidRPr="00F74AF5">
              <w:rPr>
                <w:rFonts w:ascii="Liberation Serif" w:hAnsi="Liberation Serif"/>
              </w:rPr>
              <w:t>__________________</w:t>
            </w:r>
            <w:proofErr w:type="gramStart"/>
            <w:r w:rsidR="00785778" w:rsidRPr="00F74AF5">
              <w:rPr>
                <w:rFonts w:ascii="Liberation Serif" w:hAnsi="Liberation Serif"/>
              </w:rPr>
              <w:t>_</w:t>
            </w:r>
            <w:r w:rsidR="000E3EE1" w:rsidRPr="00F74AF5">
              <w:rPr>
                <w:rFonts w:ascii="Liberation Serif" w:hAnsi="Liberation Serif"/>
              </w:rPr>
              <w:t xml:space="preserve">  </w:t>
            </w:r>
            <w:r w:rsidR="009B15BA" w:rsidRPr="00F74AF5">
              <w:rPr>
                <w:rFonts w:ascii="Liberation Serif" w:hAnsi="Liberation Serif"/>
              </w:rPr>
              <w:t>№</w:t>
            </w:r>
            <w:proofErr w:type="gramEnd"/>
            <w:r w:rsidR="009B15BA" w:rsidRPr="00F74AF5">
              <w:rPr>
                <w:rFonts w:ascii="Liberation Serif" w:hAnsi="Liberation Serif"/>
              </w:rPr>
              <w:t xml:space="preserve"> </w:t>
            </w:r>
            <w:r w:rsidR="00785778" w:rsidRPr="00F74AF5">
              <w:rPr>
                <w:rFonts w:ascii="Liberation Serif" w:hAnsi="Liberation Serif"/>
              </w:rPr>
              <w:t>_____</w:t>
            </w:r>
            <w:r w:rsidR="009B15BA" w:rsidRPr="00F74AF5">
              <w:rPr>
                <w:rFonts w:ascii="Liberation Serif" w:hAnsi="Liberation Serif"/>
              </w:rPr>
              <w:t xml:space="preserve"> </w:t>
            </w:r>
          </w:p>
        </w:tc>
      </w:tr>
    </w:tbl>
    <w:p w:rsidR="00546C79" w:rsidRPr="00396AA2" w:rsidRDefault="00546C79" w:rsidP="00546C79">
      <w:pPr>
        <w:rPr>
          <w:rFonts w:ascii="Liberation Serif" w:hAnsi="Liberation Serif" w:cs="Liberation Serif"/>
        </w:rPr>
      </w:pPr>
    </w:p>
    <w:p w:rsidR="0045544D" w:rsidRPr="00396AA2" w:rsidRDefault="0045544D" w:rsidP="00546C79">
      <w:pPr>
        <w:rPr>
          <w:rFonts w:ascii="Liberation Serif" w:hAnsi="Liberation Serif" w:cs="Liberation Serif"/>
        </w:rPr>
      </w:pPr>
    </w:p>
    <w:p w:rsidR="00546C79" w:rsidRPr="00396AA2" w:rsidRDefault="00546C79" w:rsidP="00546C79">
      <w:pPr>
        <w:rPr>
          <w:rFonts w:ascii="Liberation Serif" w:hAnsi="Liberation Serif" w:cs="Liberation Serif"/>
        </w:rPr>
      </w:pPr>
    </w:p>
    <w:p w:rsidR="00A25D05" w:rsidRPr="00396AA2" w:rsidRDefault="00A25D05" w:rsidP="009B15BA">
      <w:pPr>
        <w:jc w:val="center"/>
        <w:rPr>
          <w:rFonts w:ascii="Liberation Serif" w:hAnsi="Liberation Serif" w:cs="Liberation Serif"/>
        </w:rPr>
      </w:pPr>
    </w:p>
    <w:p w:rsidR="0089555E" w:rsidRPr="00396AA2" w:rsidRDefault="0089555E" w:rsidP="00A25D05">
      <w:pPr>
        <w:contextualSpacing/>
        <w:jc w:val="center"/>
        <w:rPr>
          <w:rFonts w:ascii="Liberation Serif" w:hAnsi="Liberation Serif" w:cs="Liberation Serif"/>
        </w:rPr>
      </w:pPr>
    </w:p>
    <w:p w:rsidR="0089555E" w:rsidRPr="00396AA2" w:rsidRDefault="0089555E" w:rsidP="00A25D05">
      <w:pPr>
        <w:contextualSpacing/>
        <w:jc w:val="center"/>
        <w:rPr>
          <w:rFonts w:ascii="Liberation Serif" w:hAnsi="Liberation Serif" w:cs="Liberation Serif"/>
        </w:rPr>
      </w:pPr>
    </w:p>
    <w:p w:rsidR="0089555E" w:rsidRPr="00396AA2" w:rsidRDefault="0089555E" w:rsidP="0089555E">
      <w:pPr>
        <w:contextualSpacing/>
        <w:jc w:val="center"/>
        <w:rPr>
          <w:rFonts w:ascii="Liberation Serif" w:hAnsi="Liberation Serif" w:cs="Liberation Serif"/>
        </w:rPr>
      </w:pPr>
    </w:p>
    <w:p w:rsidR="0043142D" w:rsidRPr="00396AA2" w:rsidRDefault="0043142D" w:rsidP="0089555E">
      <w:pPr>
        <w:contextualSpacing/>
        <w:jc w:val="center"/>
        <w:rPr>
          <w:rFonts w:ascii="Liberation Serif" w:hAnsi="Liberation Serif" w:cs="Liberation Serif"/>
        </w:rPr>
      </w:pPr>
    </w:p>
    <w:p w:rsidR="009B15BA" w:rsidRPr="00396AA2" w:rsidRDefault="009B15BA" w:rsidP="0089555E">
      <w:pPr>
        <w:contextualSpacing/>
        <w:jc w:val="center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ПОРЯДОК</w:t>
      </w:r>
    </w:p>
    <w:p w:rsidR="004F489C" w:rsidRPr="00396AA2" w:rsidRDefault="009B15BA" w:rsidP="0043142D">
      <w:pPr>
        <w:pStyle w:val="af6"/>
        <w:jc w:val="center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 xml:space="preserve">предоставления и расходования субсидий из бюджета </w:t>
      </w:r>
      <w:r w:rsidR="0043142D" w:rsidRPr="00396AA2">
        <w:rPr>
          <w:rFonts w:ascii="Liberation Serif" w:hAnsi="Liberation Serif"/>
          <w:sz w:val="24"/>
          <w:szCs w:val="24"/>
        </w:rPr>
        <w:t>муниципального</w:t>
      </w:r>
      <w:r w:rsidR="0043142D" w:rsidRPr="00396AA2">
        <w:rPr>
          <w:rFonts w:ascii="Liberation Serif" w:hAnsi="Liberation Serif" w:cs="Liberation Serif"/>
          <w:sz w:val="24"/>
          <w:szCs w:val="24"/>
        </w:rPr>
        <w:t xml:space="preserve"> округа </w:t>
      </w:r>
      <w:r w:rsidRPr="00396AA2">
        <w:rPr>
          <w:rFonts w:ascii="Liberation Serif" w:hAnsi="Liberation Serif" w:cs="Liberation Serif"/>
          <w:sz w:val="24"/>
          <w:szCs w:val="24"/>
        </w:rPr>
        <w:t>Первоуральск на поддержку</w:t>
      </w:r>
      <w:r w:rsidRPr="00396AA2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4F489C" w:rsidRPr="00396AA2">
        <w:rPr>
          <w:rFonts w:ascii="Liberation Serif" w:hAnsi="Liberation Serif" w:cs="Liberation Serif"/>
          <w:sz w:val="24"/>
          <w:szCs w:val="24"/>
        </w:rPr>
        <w:t xml:space="preserve">некоммерческих организаций, осуществляющих деятельность в сфере физической культуры и спорта на территории </w:t>
      </w:r>
      <w:r w:rsidR="0043142D" w:rsidRPr="00396AA2">
        <w:rPr>
          <w:rFonts w:ascii="Liberation Serif" w:hAnsi="Liberation Serif" w:cs="Liberation Serif"/>
          <w:sz w:val="24"/>
          <w:szCs w:val="24"/>
        </w:rPr>
        <w:t xml:space="preserve">муниципального округа </w:t>
      </w:r>
      <w:r w:rsidR="004F489C" w:rsidRPr="00396AA2">
        <w:rPr>
          <w:rFonts w:ascii="Liberation Serif" w:hAnsi="Liberation Serif" w:cs="Liberation Serif"/>
          <w:sz w:val="24"/>
          <w:szCs w:val="24"/>
        </w:rPr>
        <w:t>Первоуральск</w:t>
      </w:r>
    </w:p>
    <w:p w:rsidR="009B15BA" w:rsidRPr="00396AA2" w:rsidRDefault="009B15BA" w:rsidP="0089555E">
      <w:pPr>
        <w:contextualSpacing/>
        <w:jc w:val="center"/>
        <w:rPr>
          <w:rFonts w:ascii="Liberation Serif" w:hAnsi="Liberation Serif" w:cs="Liberation Serif"/>
          <w:b/>
        </w:rPr>
      </w:pPr>
    </w:p>
    <w:p w:rsidR="009B15BA" w:rsidRPr="00396AA2" w:rsidRDefault="009B15BA" w:rsidP="0089555E">
      <w:pPr>
        <w:contextualSpacing/>
        <w:jc w:val="center"/>
        <w:rPr>
          <w:rFonts w:ascii="Liberation Serif" w:hAnsi="Liberation Serif" w:cs="Liberation Serif"/>
        </w:rPr>
      </w:pPr>
    </w:p>
    <w:p w:rsidR="00EA23CC" w:rsidRPr="00396AA2" w:rsidRDefault="008D0336" w:rsidP="0089555E">
      <w:pPr>
        <w:widowControl w:val="0"/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  <w:lang w:val="en-US"/>
        </w:rPr>
        <w:t>I</w:t>
      </w:r>
      <w:r w:rsidR="00EA23CC" w:rsidRPr="00396AA2">
        <w:rPr>
          <w:rFonts w:ascii="Liberation Serif" w:hAnsi="Liberation Serif" w:cs="Liberation Serif"/>
        </w:rPr>
        <w:t xml:space="preserve">. </w:t>
      </w:r>
      <w:r w:rsidR="00DD6B43" w:rsidRPr="00396AA2">
        <w:rPr>
          <w:rFonts w:ascii="Liberation Serif" w:hAnsi="Liberation Serif" w:cs="Liberation Serif"/>
        </w:rPr>
        <w:t>ОБЩИЕ ПОЛОЖЕНИЯ О</w:t>
      </w:r>
      <w:r w:rsidR="0067023B" w:rsidRPr="00396AA2">
        <w:rPr>
          <w:rFonts w:ascii="Liberation Serif" w:hAnsi="Liberation Serif" w:cs="Liberation Serif"/>
        </w:rPr>
        <w:t xml:space="preserve"> </w:t>
      </w:r>
      <w:r w:rsidR="00DD6B43" w:rsidRPr="00396AA2">
        <w:rPr>
          <w:rFonts w:ascii="Liberation Serif" w:hAnsi="Liberation Serif" w:cs="Liberation Serif"/>
        </w:rPr>
        <w:t>ПРЕДОСТАВЛЕНИИ</w:t>
      </w:r>
      <w:r w:rsidR="0067023B" w:rsidRPr="00396AA2">
        <w:rPr>
          <w:rFonts w:ascii="Liberation Serif" w:hAnsi="Liberation Serif" w:cs="Liberation Serif"/>
        </w:rPr>
        <w:t xml:space="preserve"> </w:t>
      </w:r>
      <w:r w:rsidR="00DD6B43" w:rsidRPr="00396AA2">
        <w:rPr>
          <w:rFonts w:ascii="Liberation Serif" w:hAnsi="Liberation Serif" w:cs="Liberation Serif"/>
        </w:rPr>
        <w:t>СУБСИДИЙ</w:t>
      </w:r>
    </w:p>
    <w:p w:rsidR="009B15BA" w:rsidRPr="00396AA2" w:rsidRDefault="009B15BA" w:rsidP="0089555E">
      <w:pPr>
        <w:contextualSpacing/>
        <w:jc w:val="center"/>
        <w:rPr>
          <w:rFonts w:ascii="Liberation Serif" w:hAnsi="Liberation Serif" w:cs="Liberation Serif"/>
        </w:rPr>
      </w:pPr>
    </w:p>
    <w:p w:rsidR="000249E1" w:rsidRPr="00396AA2" w:rsidRDefault="00E3747B" w:rsidP="00396AA2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bCs/>
          <w:kern w:val="36"/>
        </w:rPr>
      </w:pPr>
      <w:r w:rsidRPr="00396AA2">
        <w:rPr>
          <w:rFonts w:ascii="Liberation Serif" w:hAnsi="Liberation Serif" w:cs="Liberation Serif"/>
        </w:rPr>
        <w:t>1.</w:t>
      </w:r>
      <w:r w:rsidR="00E656FD" w:rsidRPr="00396AA2">
        <w:rPr>
          <w:rFonts w:ascii="Liberation Serif" w:hAnsi="Liberation Serif" w:cs="Liberation Serif"/>
        </w:rPr>
        <w:t xml:space="preserve">Порядок </w:t>
      </w:r>
      <w:r w:rsidR="0067023B" w:rsidRPr="00396AA2">
        <w:rPr>
          <w:rFonts w:ascii="Liberation Serif" w:hAnsi="Liberation Serif" w:cs="Liberation Serif"/>
        </w:rPr>
        <w:t xml:space="preserve">предоставления </w:t>
      </w:r>
      <w:r w:rsidR="0069332A" w:rsidRPr="00396AA2">
        <w:rPr>
          <w:rFonts w:ascii="Liberation Serif" w:hAnsi="Liberation Serif" w:cs="Liberation Serif"/>
        </w:rPr>
        <w:t>и расходования</w:t>
      </w:r>
      <w:r w:rsidR="00411880" w:rsidRPr="00396AA2">
        <w:rPr>
          <w:rFonts w:ascii="Liberation Serif" w:hAnsi="Liberation Serif" w:cs="Liberation Serif"/>
        </w:rPr>
        <w:t xml:space="preserve"> </w:t>
      </w:r>
      <w:r w:rsidR="0043142D" w:rsidRPr="00396AA2">
        <w:rPr>
          <w:rFonts w:ascii="Liberation Serif" w:hAnsi="Liberation Serif" w:cs="Liberation Serif"/>
        </w:rPr>
        <w:t>субсидий</w:t>
      </w:r>
      <w:r w:rsidR="00E656FD" w:rsidRPr="00396AA2">
        <w:rPr>
          <w:rFonts w:ascii="Liberation Serif" w:hAnsi="Liberation Serif" w:cs="Liberation Serif"/>
        </w:rPr>
        <w:t xml:space="preserve"> из </w:t>
      </w:r>
      <w:r w:rsidR="0067023B" w:rsidRPr="00396AA2">
        <w:rPr>
          <w:rFonts w:ascii="Liberation Serif" w:hAnsi="Liberation Serif" w:cs="Liberation Serif"/>
        </w:rPr>
        <w:t xml:space="preserve">бюджета </w:t>
      </w:r>
      <w:r w:rsidR="0043142D" w:rsidRPr="00396AA2">
        <w:rPr>
          <w:rFonts w:ascii="Liberation Serif" w:hAnsi="Liberation Serif" w:cs="Liberation Serif"/>
        </w:rPr>
        <w:t>муниципального</w:t>
      </w:r>
      <w:r w:rsidR="0067023B" w:rsidRPr="00396AA2">
        <w:rPr>
          <w:rFonts w:ascii="Liberation Serif" w:hAnsi="Liberation Serif" w:cs="Liberation Serif"/>
        </w:rPr>
        <w:t xml:space="preserve"> округа Первоуральск на поддержку </w:t>
      </w:r>
      <w:r w:rsidR="00E656FD" w:rsidRPr="00396AA2">
        <w:rPr>
          <w:rFonts w:ascii="Liberation Serif" w:hAnsi="Liberation Serif" w:cs="Liberation Serif"/>
        </w:rPr>
        <w:t>некоммерческих организаций, осуществляющих деятельность в сфере физической культуры и спорта</w:t>
      </w:r>
      <w:r w:rsidR="00977FB8" w:rsidRPr="00396AA2">
        <w:rPr>
          <w:rFonts w:ascii="Liberation Serif" w:hAnsi="Liberation Serif" w:cs="Liberation Serif"/>
        </w:rPr>
        <w:t xml:space="preserve"> на территории городского округа Первоуральск</w:t>
      </w:r>
      <w:r w:rsidR="00E656FD" w:rsidRPr="00396AA2">
        <w:rPr>
          <w:rFonts w:ascii="Liberation Serif" w:hAnsi="Liberation Serif" w:cs="Liberation Serif"/>
        </w:rPr>
        <w:t xml:space="preserve"> </w:t>
      </w:r>
      <w:r w:rsidR="0067023B" w:rsidRPr="00396AA2">
        <w:rPr>
          <w:rFonts w:ascii="Liberation Serif" w:hAnsi="Liberation Serif" w:cs="Liberation Serif"/>
        </w:rPr>
        <w:t xml:space="preserve">(далее – </w:t>
      </w:r>
      <w:r w:rsidR="002706EA" w:rsidRPr="00396AA2">
        <w:rPr>
          <w:rFonts w:ascii="Liberation Serif" w:hAnsi="Liberation Serif" w:cs="Liberation Serif"/>
        </w:rPr>
        <w:t>Порядок</w:t>
      </w:r>
      <w:r w:rsidR="0067023B" w:rsidRPr="00396AA2">
        <w:rPr>
          <w:rFonts w:ascii="Liberation Serif" w:hAnsi="Liberation Serif" w:cs="Liberation Serif"/>
        </w:rPr>
        <w:t>)</w:t>
      </w:r>
      <w:r w:rsidR="0064572B" w:rsidRPr="00396AA2">
        <w:rPr>
          <w:rFonts w:ascii="Liberation Serif" w:hAnsi="Liberation Serif" w:cs="Liberation Serif"/>
        </w:rPr>
        <w:t>,</w:t>
      </w:r>
      <w:r w:rsidR="009B15BA" w:rsidRPr="00396AA2">
        <w:rPr>
          <w:rFonts w:ascii="Liberation Serif" w:hAnsi="Liberation Serif" w:cs="Liberation Serif"/>
        </w:rPr>
        <w:t xml:space="preserve"> разработан в соответствии со </w:t>
      </w:r>
      <w:hyperlink r:id="rId8" w:history="1">
        <w:r w:rsidR="009B15BA" w:rsidRPr="00396AA2">
          <w:rPr>
            <w:rStyle w:val="af"/>
            <w:rFonts w:ascii="Liberation Serif" w:hAnsi="Liberation Serif" w:cs="Liberation Serif"/>
            <w:color w:val="auto"/>
            <w:u w:val="none"/>
          </w:rPr>
          <w:t>статьей 78.1</w:t>
        </w:r>
      </w:hyperlink>
      <w:r w:rsidR="00A25D05" w:rsidRPr="00396AA2">
        <w:rPr>
          <w:rFonts w:ascii="Liberation Serif" w:hAnsi="Liberation Serif" w:cs="Liberation Serif"/>
        </w:rPr>
        <w:t xml:space="preserve"> </w:t>
      </w:r>
      <w:r w:rsidR="009B15BA" w:rsidRPr="00396AA2">
        <w:rPr>
          <w:rFonts w:ascii="Liberation Serif" w:hAnsi="Liberation Serif" w:cs="Liberation Serif"/>
        </w:rPr>
        <w:t>Бюджетного</w:t>
      </w:r>
      <w:r w:rsidR="00A25D05" w:rsidRPr="00396AA2">
        <w:rPr>
          <w:rFonts w:ascii="Liberation Serif" w:hAnsi="Liberation Serif" w:cs="Liberation Serif"/>
        </w:rPr>
        <w:t xml:space="preserve"> кодекса Российской Федерации, </w:t>
      </w:r>
      <w:r w:rsidR="009B15BA" w:rsidRPr="00396AA2">
        <w:rPr>
          <w:rFonts w:ascii="Liberation Serif" w:hAnsi="Liberation Serif" w:cs="Liberation Serif"/>
        </w:rPr>
        <w:t>Федеральными законами от 06</w:t>
      </w:r>
      <w:r w:rsidR="00A25D05" w:rsidRPr="00396AA2">
        <w:rPr>
          <w:rFonts w:ascii="Liberation Serif" w:hAnsi="Liberation Serif" w:cs="Liberation Serif"/>
        </w:rPr>
        <w:t xml:space="preserve"> </w:t>
      </w:r>
      <w:r w:rsidR="00675D2D" w:rsidRPr="00396AA2">
        <w:rPr>
          <w:rFonts w:ascii="Liberation Serif" w:hAnsi="Liberation Serif" w:cs="Liberation Serif"/>
        </w:rPr>
        <w:t xml:space="preserve">октября </w:t>
      </w:r>
      <w:r w:rsidR="009B15BA" w:rsidRPr="00396AA2">
        <w:rPr>
          <w:rFonts w:ascii="Liberation Serif" w:hAnsi="Liberation Serif" w:cs="Liberation Serif"/>
        </w:rPr>
        <w:t>2003</w:t>
      </w:r>
      <w:r w:rsidR="00675D2D" w:rsidRPr="00396AA2">
        <w:rPr>
          <w:rFonts w:ascii="Liberation Serif" w:hAnsi="Liberation Serif" w:cs="Liberation Serif"/>
        </w:rPr>
        <w:t xml:space="preserve"> года</w:t>
      </w:r>
      <w:r w:rsidR="00C15E56">
        <w:rPr>
          <w:rFonts w:ascii="Liberation Serif" w:hAnsi="Liberation Serif" w:cs="Liberation Serif"/>
        </w:rPr>
        <w:t xml:space="preserve">               </w:t>
      </w:r>
      <w:r w:rsidR="009B15BA" w:rsidRPr="00396AA2">
        <w:rPr>
          <w:rFonts w:ascii="Liberation Serif" w:hAnsi="Liberation Serif" w:cs="Liberation Serif"/>
        </w:rPr>
        <w:t xml:space="preserve"> </w:t>
      </w:r>
      <w:hyperlink r:id="rId9" w:history="1">
        <w:r w:rsidR="00675D2D" w:rsidRPr="00396AA2">
          <w:rPr>
            <w:rStyle w:val="af"/>
            <w:rFonts w:ascii="Liberation Serif" w:hAnsi="Liberation Serif" w:cs="Liberation Serif"/>
            <w:color w:val="auto"/>
            <w:u w:val="none"/>
          </w:rPr>
          <w:t>№</w:t>
        </w:r>
      </w:hyperlink>
      <w:r w:rsidR="00C27740" w:rsidRPr="00396AA2">
        <w:rPr>
          <w:rFonts w:ascii="Liberation Serif" w:hAnsi="Liberation Serif" w:cs="Liberation Serif"/>
        </w:rPr>
        <w:t xml:space="preserve"> 131-ФЗ «</w:t>
      </w:r>
      <w:r w:rsidR="009B15BA" w:rsidRPr="00396AA2">
        <w:rPr>
          <w:rFonts w:ascii="Liberation Serif" w:hAnsi="Liberation Serif" w:cs="Liberation Serif"/>
        </w:rPr>
        <w:t>Об общих принципах организации местного самоуправления в Российской Федерации</w:t>
      </w:r>
      <w:r w:rsidR="00C27740" w:rsidRPr="00396AA2">
        <w:rPr>
          <w:rFonts w:ascii="Liberation Serif" w:hAnsi="Liberation Serif" w:cs="Liberation Serif"/>
        </w:rPr>
        <w:t>»</w:t>
      </w:r>
      <w:r w:rsidR="009B15BA" w:rsidRPr="00396AA2">
        <w:rPr>
          <w:rFonts w:ascii="Liberation Serif" w:hAnsi="Liberation Serif" w:cs="Liberation Serif"/>
        </w:rPr>
        <w:t>, от 04</w:t>
      </w:r>
      <w:r w:rsidR="00675D2D" w:rsidRPr="00396AA2">
        <w:rPr>
          <w:rFonts w:ascii="Liberation Serif" w:hAnsi="Liberation Serif" w:cs="Liberation Serif"/>
        </w:rPr>
        <w:t xml:space="preserve"> декабря </w:t>
      </w:r>
      <w:r w:rsidR="009B15BA" w:rsidRPr="00396AA2">
        <w:rPr>
          <w:rFonts w:ascii="Liberation Serif" w:hAnsi="Liberation Serif" w:cs="Liberation Serif"/>
        </w:rPr>
        <w:t>2007</w:t>
      </w:r>
      <w:r w:rsidR="00675D2D" w:rsidRPr="00396AA2">
        <w:rPr>
          <w:rFonts w:ascii="Liberation Serif" w:hAnsi="Liberation Serif" w:cs="Liberation Serif"/>
        </w:rPr>
        <w:t xml:space="preserve"> года</w:t>
      </w:r>
      <w:r w:rsidR="009B15BA" w:rsidRPr="00396AA2">
        <w:rPr>
          <w:rFonts w:ascii="Liberation Serif" w:hAnsi="Liberation Serif" w:cs="Liberation Serif"/>
        </w:rPr>
        <w:t xml:space="preserve"> </w:t>
      </w:r>
      <w:hyperlink r:id="rId10" w:history="1">
        <w:r w:rsidR="00675D2D" w:rsidRPr="00396AA2">
          <w:rPr>
            <w:rStyle w:val="af"/>
            <w:rFonts w:ascii="Liberation Serif" w:hAnsi="Liberation Serif" w:cs="Liberation Serif"/>
            <w:color w:val="auto"/>
            <w:u w:val="none"/>
          </w:rPr>
          <w:t>№</w:t>
        </w:r>
      </w:hyperlink>
      <w:r w:rsidR="009D1261" w:rsidRPr="00396AA2">
        <w:rPr>
          <w:rFonts w:ascii="Liberation Serif" w:hAnsi="Liberation Serif" w:cs="Liberation Serif"/>
        </w:rPr>
        <w:t xml:space="preserve"> 329-ФЗ</w:t>
      </w:r>
      <w:r w:rsidR="009B15BA" w:rsidRPr="00396AA2">
        <w:rPr>
          <w:rFonts w:ascii="Liberation Serif" w:hAnsi="Liberation Serif" w:cs="Liberation Serif"/>
        </w:rPr>
        <w:t xml:space="preserve"> </w:t>
      </w:r>
      <w:r w:rsidR="00C27740" w:rsidRPr="00396AA2">
        <w:rPr>
          <w:rFonts w:ascii="Liberation Serif" w:hAnsi="Liberation Serif" w:cs="Liberation Serif"/>
        </w:rPr>
        <w:t>«</w:t>
      </w:r>
      <w:r w:rsidR="009B15BA" w:rsidRPr="00396AA2">
        <w:rPr>
          <w:rFonts w:ascii="Liberation Serif" w:hAnsi="Liberation Serif" w:cs="Liberation Serif"/>
        </w:rPr>
        <w:t xml:space="preserve">О физической культуре </w:t>
      </w:r>
      <w:r w:rsidR="00C27740" w:rsidRPr="00396AA2">
        <w:rPr>
          <w:rFonts w:ascii="Liberation Serif" w:hAnsi="Liberation Serif" w:cs="Liberation Serif"/>
        </w:rPr>
        <w:t>и спорте в Российской Федерации»</w:t>
      </w:r>
      <w:r w:rsidR="009B15BA" w:rsidRPr="00396AA2">
        <w:rPr>
          <w:rFonts w:ascii="Liberation Serif" w:hAnsi="Liberation Serif" w:cs="Liberation Serif"/>
        </w:rPr>
        <w:t>,</w:t>
      </w:r>
      <w:r w:rsidR="00D61D8F" w:rsidRPr="00396AA2">
        <w:rPr>
          <w:rFonts w:ascii="Liberation Serif" w:hAnsi="Liberation Serif" w:cs="Liberation Serif"/>
        </w:rPr>
        <w:t xml:space="preserve"> Постановлением Правительства РФ </w:t>
      </w:r>
      <w:r w:rsidR="0069332A" w:rsidRPr="00396AA2">
        <w:rPr>
          <w:rFonts w:ascii="Liberation Serif" w:hAnsi="Liberation Serif" w:cs="Liberation Serif"/>
        </w:rPr>
        <w:t>от</w:t>
      </w:r>
      <w:r w:rsidR="00486726" w:rsidRPr="00396AA2">
        <w:rPr>
          <w:rFonts w:ascii="Liberation Serif" w:hAnsi="Liberation Serif" w:cs="Liberation Serif"/>
        </w:rPr>
        <w:t xml:space="preserve"> 25 октября 2023 </w:t>
      </w:r>
      <w:r w:rsidR="0095564A" w:rsidRPr="00396AA2">
        <w:rPr>
          <w:rFonts w:ascii="Liberation Serif" w:hAnsi="Liberation Serif" w:cs="Liberation Serif"/>
        </w:rPr>
        <w:t>года</w:t>
      </w:r>
      <w:r w:rsidR="00D61D8F" w:rsidRPr="00396AA2">
        <w:rPr>
          <w:rFonts w:ascii="Liberation Serif" w:hAnsi="Liberation Serif" w:cs="Liberation Serif"/>
        </w:rPr>
        <w:t xml:space="preserve"> </w:t>
      </w:r>
      <w:r w:rsidR="00C15E56">
        <w:rPr>
          <w:rFonts w:ascii="Liberation Serif" w:hAnsi="Liberation Serif" w:cs="Liberation Serif"/>
        </w:rPr>
        <w:t xml:space="preserve">         </w:t>
      </w:r>
      <w:r w:rsidR="0095564A" w:rsidRPr="00396AA2">
        <w:rPr>
          <w:rFonts w:ascii="Liberation Serif" w:hAnsi="Liberation Serif" w:cs="Liberation Serif"/>
        </w:rPr>
        <w:t>№</w:t>
      </w:r>
      <w:r w:rsidR="0064572B" w:rsidRPr="00396AA2">
        <w:rPr>
          <w:rFonts w:ascii="Liberation Serif" w:hAnsi="Liberation Serif" w:cs="Liberation Serif"/>
        </w:rPr>
        <w:t xml:space="preserve"> </w:t>
      </w:r>
      <w:r w:rsidR="00486726" w:rsidRPr="00396AA2">
        <w:rPr>
          <w:rFonts w:ascii="Liberation Serif" w:hAnsi="Liberation Serif" w:cs="Liberation Serif"/>
        </w:rPr>
        <w:t>1782</w:t>
      </w:r>
      <w:r w:rsidR="0095564A" w:rsidRPr="00396AA2">
        <w:rPr>
          <w:rFonts w:ascii="Liberation Serif" w:hAnsi="Liberation Serif" w:cs="Liberation Serif"/>
        </w:rPr>
        <w:t xml:space="preserve"> </w:t>
      </w:r>
      <w:r w:rsidR="00D61D8F" w:rsidRPr="00396AA2">
        <w:rPr>
          <w:rFonts w:ascii="Liberation Serif" w:hAnsi="Liberation Serif" w:cs="Liberation Serif"/>
        </w:rPr>
        <w:t>«</w:t>
      </w:r>
      <w:r w:rsidR="00486726" w:rsidRPr="00396AA2">
        <w:rPr>
          <w:rFonts w:ascii="Liberation Serif" w:hAnsi="Liberation Serif" w:cs="Liberation Serif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</w:t>
      </w:r>
      <w:r w:rsidR="003978AB" w:rsidRPr="00396AA2">
        <w:rPr>
          <w:rFonts w:ascii="Liberation Serif" w:hAnsi="Liberation Serif" w:cs="Liberation Serif"/>
        </w:rPr>
        <w:t>и</w:t>
      </w:r>
      <w:r w:rsidR="00486726" w:rsidRPr="00396AA2">
        <w:rPr>
          <w:rFonts w:ascii="Liberation Serif" w:hAnsi="Liberation Serif" w:cs="Liberation Serif"/>
        </w:rPr>
        <w:t>мателям, а также</w:t>
      </w:r>
      <w:r w:rsidR="003978AB" w:rsidRPr="00396AA2">
        <w:rPr>
          <w:rFonts w:ascii="Liberation Serif" w:hAnsi="Liberation Serif" w:cs="Liberation Serif"/>
        </w:rPr>
        <w:t xml:space="preserve"> физическим</w:t>
      </w:r>
      <w:r w:rsidR="00486726" w:rsidRPr="00396AA2">
        <w:rPr>
          <w:rFonts w:ascii="Liberation Serif" w:hAnsi="Liberation Serif" w:cs="Liberation Serif"/>
        </w:rPr>
        <w:t xml:space="preserve"> </w:t>
      </w:r>
      <w:r w:rsidR="003978AB" w:rsidRPr="00396AA2">
        <w:rPr>
          <w:rFonts w:ascii="Liberation Serif" w:hAnsi="Liberation Serif" w:cs="Liberation Serif"/>
        </w:rPr>
        <w:t>лицам</w:t>
      </w:r>
      <w:r w:rsidR="00486726" w:rsidRPr="00396AA2">
        <w:rPr>
          <w:rFonts w:ascii="Liberation Serif" w:hAnsi="Liberation Serif" w:cs="Liberation Serif"/>
        </w:rPr>
        <w:t xml:space="preserve"> </w:t>
      </w:r>
      <w:r w:rsidR="009151A1" w:rsidRPr="00396AA2">
        <w:rPr>
          <w:rFonts w:ascii="Liberation Serif" w:hAnsi="Liberation Serif" w:cs="Liberation Serif"/>
        </w:rPr>
        <w:t>–</w:t>
      </w:r>
      <w:r w:rsidR="00486726" w:rsidRPr="00396AA2">
        <w:rPr>
          <w:rFonts w:ascii="Liberation Serif" w:hAnsi="Liberation Serif" w:cs="Liberation Serif"/>
        </w:rPr>
        <w:t xml:space="preserve"> </w:t>
      </w:r>
      <w:r w:rsidR="009151A1" w:rsidRPr="00396AA2">
        <w:rPr>
          <w:rFonts w:ascii="Liberation Serif" w:hAnsi="Liberation Serif" w:cs="Liberation Serif"/>
        </w:rPr>
        <w:t>производителям товаров, работ, услуг и проведение отборов получателей указанных субсидий</w:t>
      </w:r>
      <w:r w:rsidR="00486726" w:rsidRPr="00396AA2">
        <w:rPr>
          <w:rFonts w:ascii="Liberation Serif" w:hAnsi="Liberation Serif" w:cs="Liberation Serif"/>
        </w:rPr>
        <w:t xml:space="preserve">, </w:t>
      </w:r>
      <w:r w:rsidR="009151A1" w:rsidRPr="00396AA2">
        <w:rPr>
          <w:rFonts w:ascii="Liberation Serif" w:hAnsi="Liberation Serif" w:cs="Liberation Serif"/>
        </w:rPr>
        <w:t>в том числе грантов в форме субсидий</w:t>
      </w:r>
      <w:r w:rsidR="00D465F5" w:rsidRPr="00396AA2">
        <w:rPr>
          <w:rFonts w:ascii="Liberation Serif" w:hAnsi="Liberation Serif" w:cs="Liberation Serif"/>
        </w:rPr>
        <w:t xml:space="preserve">», </w:t>
      </w:r>
      <w:hyperlink r:id="rId11" w:history="1">
        <w:r w:rsidR="000249E1" w:rsidRPr="00396AA2">
          <w:rPr>
            <w:rStyle w:val="af"/>
            <w:rFonts w:ascii="Liberation Serif" w:hAnsi="Liberation Serif" w:cs="Liberation Serif"/>
            <w:color w:val="auto"/>
            <w:u w:val="none"/>
          </w:rPr>
          <w:t>з</w:t>
        </w:r>
        <w:r w:rsidR="009B15BA" w:rsidRPr="00396AA2">
          <w:rPr>
            <w:rStyle w:val="af"/>
            <w:rFonts w:ascii="Liberation Serif" w:hAnsi="Liberation Serif" w:cs="Liberation Serif"/>
            <w:color w:val="auto"/>
            <w:u w:val="none"/>
          </w:rPr>
          <w:t>аконом</w:t>
        </w:r>
      </w:hyperlink>
      <w:r w:rsidR="009B15BA" w:rsidRPr="00396AA2">
        <w:rPr>
          <w:rFonts w:ascii="Liberation Serif" w:hAnsi="Liberation Serif" w:cs="Liberation Serif"/>
        </w:rPr>
        <w:t xml:space="preserve"> Свердловской области от 16</w:t>
      </w:r>
      <w:r w:rsidR="00675D2D" w:rsidRPr="00396AA2">
        <w:rPr>
          <w:rFonts w:ascii="Liberation Serif" w:hAnsi="Liberation Serif" w:cs="Liberation Serif"/>
        </w:rPr>
        <w:t xml:space="preserve"> июля </w:t>
      </w:r>
      <w:r w:rsidR="009B15BA" w:rsidRPr="00396AA2">
        <w:rPr>
          <w:rFonts w:ascii="Liberation Serif" w:hAnsi="Liberation Serif" w:cs="Liberation Serif"/>
        </w:rPr>
        <w:t>2012</w:t>
      </w:r>
      <w:r w:rsidR="00675D2D" w:rsidRPr="00396AA2">
        <w:rPr>
          <w:rFonts w:ascii="Liberation Serif" w:hAnsi="Liberation Serif" w:cs="Liberation Serif"/>
        </w:rPr>
        <w:t xml:space="preserve"> года</w:t>
      </w:r>
      <w:r w:rsidR="009B15BA" w:rsidRPr="00396AA2">
        <w:rPr>
          <w:rFonts w:ascii="Liberation Serif" w:hAnsi="Liberation Serif" w:cs="Liberation Serif"/>
        </w:rPr>
        <w:t xml:space="preserve"> </w:t>
      </w:r>
      <w:r w:rsidR="00BC3418" w:rsidRPr="00396AA2">
        <w:rPr>
          <w:rFonts w:ascii="Liberation Serif" w:hAnsi="Liberation Serif" w:cs="Liberation Serif"/>
        </w:rPr>
        <w:t xml:space="preserve">№ </w:t>
      </w:r>
      <w:r w:rsidR="009B15BA" w:rsidRPr="00396AA2">
        <w:rPr>
          <w:rFonts w:ascii="Liberation Serif" w:hAnsi="Liberation Serif" w:cs="Liberation Serif"/>
        </w:rPr>
        <w:t xml:space="preserve">70-ОЗ </w:t>
      </w:r>
      <w:r w:rsidR="00C27740" w:rsidRPr="00396AA2">
        <w:rPr>
          <w:rFonts w:ascii="Liberation Serif" w:hAnsi="Liberation Serif" w:cs="Liberation Serif"/>
        </w:rPr>
        <w:t>«</w:t>
      </w:r>
      <w:r w:rsidR="009B15BA" w:rsidRPr="00396AA2">
        <w:rPr>
          <w:rFonts w:ascii="Liberation Serif" w:hAnsi="Liberation Serif" w:cs="Liberation Serif"/>
        </w:rPr>
        <w:t>О физической культуре и спорте в Свердловской области</w:t>
      </w:r>
      <w:r w:rsidR="00D465F5" w:rsidRPr="00396AA2">
        <w:rPr>
          <w:rFonts w:ascii="Liberation Serif" w:hAnsi="Liberation Serif" w:cs="Liberation Serif"/>
          <w:bCs/>
          <w:kern w:val="36"/>
        </w:rPr>
        <w:t>», м</w:t>
      </w:r>
      <w:r w:rsidR="00B46930" w:rsidRPr="00396AA2">
        <w:rPr>
          <w:rFonts w:ascii="Liberation Serif" w:hAnsi="Liberation Serif" w:cs="Liberation Serif"/>
        </w:rPr>
        <w:t xml:space="preserve">униципальной программой «Развитие </w:t>
      </w:r>
      <w:r w:rsidR="00AC1D62" w:rsidRPr="00396AA2">
        <w:rPr>
          <w:rFonts w:ascii="Liberation Serif" w:hAnsi="Liberation Serif" w:cs="Liberation Serif"/>
        </w:rPr>
        <w:t>физической культуры и спорта</w:t>
      </w:r>
      <w:r w:rsidR="00B46930" w:rsidRPr="00396AA2">
        <w:rPr>
          <w:rFonts w:ascii="Liberation Serif" w:hAnsi="Liberation Serif" w:cs="Liberation Serif"/>
        </w:rPr>
        <w:t xml:space="preserve"> на территории </w:t>
      </w:r>
      <w:r w:rsidR="0044119B" w:rsidRPr="00396AA2">
        <w:rPr>
          <w:rFonts w:ascii="Liberation Serif" w:hAnsi="Liberation Serif" w:cs="Liberation Serif"/>
        </w:rPr>
        <w:t>муниципального</w:t>
      </w:r>
      <w:r w:rsidR="00B46930" w:rsidRPr="00396AA2">
        <w:rPr>
          <w:rFonts w:ascii="Liberation Serif" w:hAnsi="Liberation Serif" w:cs="Liberation Serif"/>
        </w:rPr>
        <w:t xml:space="preserve"> округа Первоуральск на </w:t>
      </w:r>
      <w:r w:rsidR="00E656FD" w:rsidRPr="00396AA2">
        <w:rPr>
          <w:rFonts w:ascii="Liberation Serif" w:hAnsi="Liberation Serif" w:cs="Liberation Serif"/>
        </w:rPr>
        <w:t xml:space="preserve">2024-2029 </w:t>
      </w:r>
      <w:r w:rsidR="00B46930" w:rsidRPr="00396AA2">
        <w:rPr>
          <w:rFonts w:ascii="Liberation Serif" w:hAnsi="Liberation Serif" w:cs="Liberation Serif"/>
        </w:rPr>
        <w:t xml:space="preserve">годы», утвержденной постановлением Администрации </w:t>
      </w:r>
      <w:r w:rsidR="00B46930" w:rsidRPr="00FF241B">
        <w:rPr>
          <w:rFonts w:ascii="Liberation Serif" w:hAnsi="Liberation Serif" w:cs="Liberation Serif"/>
        </w:rPr>
        <w:t xml:space="preserve">городского </w:t>
      </w:r>
      <w:r w:rsidR="00B46930" w:rsidRPr="00396AA2">
        <w:rPr>
          <w:rFonts w:ascii="Liberation Serif" w:hAnsi="Liberation Serif" w:cs="Liberation Serif"/>
        </w:rPr>
        <w:t xml:space="preserve">округа Первоуральск от  </w:t>
      </w:r>
      <w:r w:rsidR="00015682" w:rsidRPr="00396AA2">
        <w:rPr>
          <w:rFonts w:ascii="Liberation Serif" w:hAnsi="Liberation Serif" w:cs="Liberation Serif"/>
        </w:rPr>
        <w:t xml:space="preserve">16 октября 2023 </w:t>
      </w:r>
      <w:r w:rsidR="00B46930" w:rsidRPr="00396AA2">
        <w:rPr>
          <w:rFonts w:ascii="Liberation Serif" w:hAnsi="Liberation Serif" w:cs="Liberation Serif"/>
        </w:rPr>
        <w:t>года №</w:t>
      </w:r>
      <w:r w:rsidR="00015682" w:rsidRPr="00396AA2">
        <w:rPr>
          <w:rFonts w:ascii="Liberation Serif" w:hAnsi="Liberation Serif" w:cs="Liberation Serif"/>
        </w:rPr>
        <w:t xml:space="preserve"> 2742</w:t>
      </w:r>
      <w:r w:rsidR="00B46930" w:rsidRPr="00396AA2">
        <w:rPr>
          <w:rFonts w:ascii="Liberation Serif" w:hAnsi="Liberation Serif" w:cs="Liberation Serif"/>
        </w:rPr>
        <w:t xml:space="preserve">, </w:t>
      </w:r>
      <w:r w:rsidR="000249E1" w:rsidRPr="00396AA2">
        <w:rPr>
          <w:rFonts w:ascii="Liberation Serif" w:hAnsi="Liberation Serif" w:cs="Liberation Serif"/>
          <w:bCs/>
          <w:kern w:val="36"/>
        </w:rPr>
        <w:t xml:space="preserve">в соответствии с решением Первоуральской городской Думы «О бюджете </w:t>
      </w:r>
      <w:r w:rsidR="0043142D" w:rsidRPr="00396AA2">
        <w:rPr>
          <w:rFonts w:ascii="Liberation Serif" w:hAnsi="Liberation Serif" w:cs="Liberation Serif"/>
          <w:bCs/>
          <w:kern w:val="36"/>
        </w:rPr>
        <w:t>муниципального</w:t>
      </w:r>
      <w:r w:rsidR="000249E1" w:rsidRPr="00396AA2">
        <w:rPr>
          <w:rFonts w:ascii="Liberation Serif" w:hAnsi="Liberation Serif" w:cs="Liberation Serif"/>
          <w:bCs/>
          <w:kern w:val="36"/>
        </w:rPr>
        <w:t xml:space="preserve"> округа Первоуральск на текущий финансовый год и плановый период».</w:t>
      </w:r>
    </w:p>
    <w:p w:rsidR="0067023B" w:rsidRPr="00396AA2" w:rsidRDefault="0067023B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2. Настоящ</w:t>
      </w:r>
      <w:r w:rsidR="002706EA" w:rsidRPr="00396AA2">
        <w:rPr>
          <w:rFonts w:ascii="Liberation Serif" w:hAnsi="Liberation Serif" w:cs="Liberation Serif"/>
        </w:rPr>
        <w:t>ий</w:t>
      </w:r>
      <w:r w:rsidRPr="00396AA2">
        <w:rPr>
          <w:rFonts w:ascii="Liberation Serif" w:hAnsi="Liberation Serif" w:cs="Liberation Serif"/>
        </w:rPr>
        <w:t xml:space="preserve"> П</w:t>
      </w:r>
      <w:r w:rsidR="002706EA" w:rsidRPr="00396AA2">
        <w:rPr>
          <w:rFonts w:ascii="Liberation Serif" w:hAnsi="Liberation Serif" w:cs="Liberation Serif"/>
        </w:rPr>
        <w:t>орядок</w:t>
      </w:r>
      <w:r w:rsidRPr="00396AA2">
        <w:rPr>
          <w:rFonts w:ascii="Liberation Serif" w:hAnsi="Liberation Serif" w:cs="Liberation Serif"/>
        </w:rPr>
        <w:t xml:space="preserve"> </w:t>
      </w:r>
      <w:r w:rsidR="00871594" w:rsidRPr="00396AA2">
        <w:rPr>
          <w:rFonts w:ascii="Liberation Serif" w:hAnsi="Liberation Serif" w:cs="Liberation Serif"/>
        </w:rPr>
        <w:t>регламентирует процедуру конкурсного отбора (далее – Отбор)</w:t>
      </w:r>
      <w:r w:rsidR="00871594" w:rsidRPr="00396AA2">
        <w:rPr>
          <w:rFonts w:ascii="Liberation Serif" w:hAnsi="Liberation Serif" w:cs="Liberation Serif"/>
          <w:color w:val="FF0000"/>
        </w:rPr>
        <w:t xml:space="preserve"> </w:t>
      </w:r>
      <w:r w:rsidR="00871594" w:rsidRPr="00396AA2">
        <w:rPr>
          <w:rFonts w:ascii="Liberation Serif" w:hAnsi="Liberation Serif" w:cs="Liberation Serif"/>
        </w:rPr>
        <w:t xml:space="preserve">и </w:t>
      </w:r>
      <w:r w:rsidRPr="00396AA2">
        <w:rPr>
          <w:rFonts w:ascii="Liberation Serif" w:hAnsi="Liberation Serif" w:cs="Liberation Serif"/>
        </w:rPr>
        <w:t xml:space="preserve">определяет </w:t>
      </w:r>
      <w:r w:rsidR="004F489C" w:rsidRPr="00396AA2">
        <w:rPr>
          <w:rFonts w:ascii="Liberation Serif" w:hAnsi="Liberation Serif" w:cs="Liberation Serif"/>
        </w:rPr>
        <w:t>цель, условия и процедуру определения объема и предоставления из</w:t>
      </w:r>
      <w:r w:rsidRPr="00396AA2">
        <w:rPr>
          <w:rFonts w:ascii="Liberation Serif" w:hAnsi="Liberation Serif" w:cs="Liberation Serif"/>
        </w:rPr>
        <w:t xml:space="preserve"> бюджета </w:t>
      </w:r>
      <w:r w:rsidR="0043142D" w:rsidRPr="00396AA2">
        <w:rPr>
          <w:rFonts w:ascii="Liberation Serif" w:hAnsi="Liberation Serif" w:cs="Liberation Serif"/>
        </w:rPr>
        <w:t>муниципального</w:t>
      </w:r>
      <w:r w:rsidRPr="00396AA2">
        <w:rPr>
          <w:rFonts w:ascii="Liberation Serif" w:hAnsi="Liberation Serif" w:cs="Liberation Serif"/>
        </w:rPr>
        <w:t xml:space="preserve"> округа Первоуральск субсидий на поддержку </w:t>
      </w:r>
      <w:r w:rsidR="004F489C" w:rsidRPr="00396AA2">
        <w:rPr>
          <w:rFonts w:ascii="Liberation Serif" w:hAnsi="Liberation Serif" w:cs="Liberation Serif"/>
        </w:rPr>
        <w:t xml:space="preserve">некоммерческих организаций, осуществляющих деятельность в сфере физической культуры и спорта на территории </w:t>
      </w:r>
      <w:r w:rsidR="0043142D" w:rsidRPr="00396AA2">
        <w:rPr>
          <w:rFonts w:ascii="Liberation Serif" w:hAnsi="Liberation Serif" w:cs="Liberation Serif"/>
        </w:rPr>
        <w:t>муниципального</w:t>
      </w:r>
      <w:r w:rsidR="009F1A64" w:rsidRPr="00396AA2">
        <w:rPr>
          <w:rFonts w:ascii="Liberation Serif" w:hAnsi="Liberation Serif" w:cs="Liberation Serif"/>
        </w:rPr>
        <w:t xml:space="preserve"> округа </w:t>
      </w:r>
      <w:r w:rsidR="004F489C" w:rsidRPr="00396AA2">
        <w:rPr>
          <w:rFonts w:ascii="Liberation Serif" w:hAnsi="Liberation Serif" w:cs="Liberation Serif"/>
        </w:rPr>
        <w:t>Первоуральск</w:t>
      </w:r>
      <w:r w:rsidRPr="00396AA2">
        <w:rPr>
          <w:rFonts w:ascii="Liberation Serif" w:hAnsi="Liberation Serif" w:cs="Liberation Serif"/>
        </w:rPr>
        <w:t xml:space="preserve"> (далее </w:t>
      </w:r>
      <w:r w:rsidR="005E14B5" w:rsidRPr="00396AA2">
        <w:rPr>
          <w:rFonts w:ascii="Liberation Serif" w:hAnsi="Liberation Serif" w:cs="Liberation Serif"/>
        </w:rPr>
        <w:t>–</w:t>
      </w:r>
      <w:r w:rsidRPr="00396AA2">
        <w:rPr>
          <w:rFonts w:ascii="Liberation Serif" w:hAnsi="Liberation Serif" w:cs="Liberation Serif"/>
        </w:rPr>
        <w:t xml:space="preserve"> субсидии), а </w:t>
      </w:r>
      <w:r w:rsidR="004F489C" w:rsidRPr="00396AA2">
        <w:rPr>
          <w:rFonts w:ascii="Liberation Serif" w:hAnsi="Liberation Serif" w:cs="Liberation Serif"/>
        </w:rPr>
        <w:t>также возврата субсидий в случае нарушения условий, установленных при их предоставлении, представления отчетности и осуществления проверок соблюдения условий и порядка предоставления субсидий</w:t>
      </w:r>
      <w:r w:rsidRPr="00396AA2">
        <w:rPr>
          <w:rFonts w:ascii="Liberation Serif" w:hAnsi="Liberation Serif" w:cs="Liberation Serif"/>
        </w:rPr>
        <w:t>.</w:t>
      </w:r>
    </w:p>
    <w:p w:rsidR="0063122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 xml:space="preserve">3.Целью предоставления субсидий является </w:t>
      </w:r>
      <w:r w:rsidR="00FD1F3F" w:rsidRPr="00EB0865">
        <w:rPr>
          <w:rFonts w:ascii="Liberation Serif" w:hAnsi="Liberation Serif" w:cs="Liberation Serif"/>
        </w:rPr>
        <w:t>финансовое обеспечение затрат</w:t>
      </w:r>
      <w:r w:rsidRPr="00396AA2">
        <w:rPr>
          <w:rFonts w:ascii="Liberation Serif" w:hAnsi="Liberation Serif" w:cs="Liberation Serif"/>
          <w:b/>
        </w:rPr>
        <w:t xml:space="preserve"> </w:t>
      </w:r>
      <w:r w:rsidRPr="00396AA2">
        <w:rPr>
          <w:rFonts w:ascii="Liberation Serif" w:hAnsi="Liberation Serif" w:cs="Liberation Serif"/>
        </w:rPr>
        <w:t xml:space="preserve">некоммерческих организаций, осуществляющих деятельность в сфере физической культуры и спорта на территории </w:t>
      </w:r>
      <w:r w:rsidR="0043142D" w:rsidRPr="00396AA2">
        <w:rPr>
          <w:rFonts w:ascii="Liberation Serif" w:hAnsi="Liberation Serif" w:cs="Liberation Serif"/>
        </w:rPr>
        <w:t>муниципального</w:t>
      </w:r>
      <w:r w:rsidRPr="00396AA2">
        <w:rPr>
          <w:rFonts w:ascii="Liberation Serif" w:hAnsi="Liberation Serif" w:cs="Liberation Serif"/>
        </w:rPr>
        <w:t xml:space="preserve"> округа Первоуральск, связанн</w:t>
      </w:r>
      <w:r w:rsidR="00C028D1" w:rsidRPr="00396AA2">
        <w:rPr>
          <w:rFonts w:ascii="Liberation Serif" w:hAnsi="Liberation Serif" w:cs="Liberation Serif"/>
        </w:rPr>
        <w:t>ы</w:t>
      </w:r>
      <w:r w:rsidR="00A31853" w:rsidRPr="00396AA2">
        <w:rPr>
          <w:rFonts w:ascii="Liberation Serif" w:hAnsi="Liberation Serif" w:cs="Liberation Serif"/>
        </w:rPr>
        <w:t>х</w:t>
      </w:r>
      <w:r w:rsidRPr="00396AA2">
        <w:rPr>
          <w:rFonts w:ascii="Liberation Serif" w:hAnsi="Liberation Serif" w:cs="Liberation Serif"/>
        </w:rPr>
        <w:t xml:space="preserve"> с осуществлением уставной деятельности в рамках реализации мероприятий муниципальной программы «Развитие физической культуры и спорта на территории </w:t>
      </w:r>
      <w:r w:rsidR="0044119B" w:rsidRPr="00396AA2">
        <w:rPr>
          <w:rFonts w:ascii="Liberation Serif" w:hAnsi="Liberation Serif" w:cs="Liberation Serif"/>
        </w:rPr>
        <w:t>муниципального</w:t>
      </w:r>
      <w:r w:rsidRPr="00396AA2">
        <w:rPr>
          <w:rFonts w:ascii="Liberation Serif" w:hAnsi="Liberation Serif" w:cs="Liberation Serif"/>
        </w:rPr>
        <w:t xml:space="preserve"> округа Первоуральск на 2024-2029 годы», утвержденной постановлением Администрации </w:t>
      </w:r>
      <w:r w:rsidRPr="00FF241B">
        <w:rPr>
          <w:rFonts w:ascii="Liberation Serif" w:hAnsi="Liberation Serif" w:cs="Liberation Serif"/>
        </w:rPr>
        <w:t>городского</w:t>
      </w:r>
      <w:r w:rsidRPr="00396AA2">
        <w:rPr>
          <w:rFonts w:ascii="Liberation Serif" w:hAnsi="Liberation Serif" w:cs="Liberation Serif"/>
        </w:rPr>
        <w:t xml:space="preserve"> округа Первоуральск от 16 октября 2023 года N 2742.</w:t>
      </w:r>
    </w:p>
    <w:p w:rsidR="00FF241B" w:rsidRDefault="00FF241B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FF241B" w:rsidRPr="00396AA2" w:rsidRDefault="00FF241B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lastRenderedPageBreak/>
        <w:t>4. Субсиди</w:t>
      </w:r>
      <w:r w:rsidR="00186DE3" w:rsidRPr="00396AA2">
        <w:rPr>
          <w:rFonts w:ascii="Liberation Serif" w:hAnsi="Liberation Serif" w:cs="Liberation Serif"/>
        </w:rPr>
        <w:t>и</w:t>
      </w:r>
      <w:r w:rsidRPr="00396AA2">
        <w:rPr>
          <w:rFonts w:ascii="Liberation Serif" w:hAnsi="Liberation Serif" w:cs="Liberation Serif"/>
        </w:rPr>
        <w:t xml:space="preserve"> предоставля</w:t>
      </w:r>
      <w:r w:rsidR="00186DE3" w:rsidRPr="00396AA2">
        <w:rPr>
          <w:rFonts w:ascii="Liberation Serif" w:hAnsi="Liberation Serif" w:cs="Liberation Serif"/>
        </w:rPr>
        <w:t>ютс</w:t>
      </w:r>
      <w:r w:rsidRPr="00396AA2">
        <w:rPr>
          <w:rFonts w:ascii="Liberation Serif" w:hAnsi="Liberation Serif" w:cs="Liberation Serif"/>
        </w:rPr>
        <w:t>я на следующие направления: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1) некоммерческим организациям, участвующих в соревнованиях Суперлиги Чемпионата России: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- на подготовку и участие в соревнованиях в соответствии с Единым календарным планом межрегиональных, всероссийских, международных физкультурных и спортивных мероприятий (заявочный взнос, питание и проживание в дни соревнований, проезд до места соревнований и обратно, суточные);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 xml:space="preserve">-на участие, организацию и проведение на территории </w:t>
      </w:r>
      <w:r w:rsidR="00963257" w:rsidRPr="00396AA2">
        <w:rPr>
          <w:rFonts w:ascii="Liberation Serif" w:hAnsi="Liberation Serif" w:cs="Liberation Serif"/>
        </w:rPr>
        <w:t>муниципального</w:t>
      </w:r>
      <w:r w:rsidRPr="00396AA2">
        <w:rPr>
          <w:rFonts w:ascii="Liberation Serif" w:hAnsi="Liberation Serif" w:cs="Liberation Serif"/>
        </w:rPr>
        <w:t xml:space="preserve"> округа Первоуральск соревнований различного ранга (заявочный взнос, питание в дни соревнований, наградная атрибутика);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-на мероприятия антитеррористической безопасности (охрана общественного порядка, проведение оперативно-технического осмотра места проведения на предмет антитеррористической защищенности);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- на медицинское сопровождение во время проведения мероприятий;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- на приобретение спортивного инвентаря, оборудования и спортивной экипировки;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- на аренду спортивных сооружений, оборудования;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- на транспортные услуги;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 xml:space="preserve">-на приобретение средств индивидуальной защиты, дезинфицирующих средств, бесконтактных термометров, </w:t>
      </w:r>
      <w:proofErr w:type="spellStart"/>
      <w:r w:rsidRPr="00396AA2">
        <w:rPr>
          <w:rFonts w:ascii="Liberation Serif" w:hAnsi="Liberation Serif" w:cs="Liberation Serif"/>
        </w:rPr>
        <w:t>обеззараживателей</w:t>
      </w:r>
      <w:proofErr w:type="spellEnd"/>
      <w:r w:rsidRPr="00396AA2">
        <w:rPr>
          <w:rFonts w:ascii="Liberation Serif" w:hAnsi="Liberation Serif" w:cs="Liberation Serif"/>
        </w:rPr>
        <w:t xml:space="preserve"> (</w:t>
      </w:r>
      <w:proofErr w:type="spellStart"/>
      <w:r w:rsidRPr="00396AA2">
        <w:rPr>
          <w:rFonts w:ascii="Liberation Serif" w:hAnsi="Liberation Serif" w:cs="Liberation Serif"/>
        </w:rPr>
        <w:t>рециркуляторов</w:t>
      </w:r>
      <w:proofErr w:type="spellEnd"/>
      <w:r w:rsidRPr="00396AA2">
        <w:rPr>
          <w:rFonts w:ascii="Liberation Serif" w:hAnsi="Liberation Serif" w:cs="Liberation Serif"/>
        </w:rPr>
        <w:t>) воздуха.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 xml:space="preserve">2) некоммерческим организациям, осуществляющих свою деятельность в сфере физической культуры и спорта на территории </w:t>
      </w:r>
      <w:r w:rsidR="007D4FE3" w:rsidRPr="00396AA2">
        <w:rPr>
          <w:rFonts w:ascii="Liberation Serif" w:hAnsi="Liberation Serif" w:cs="Liberation Serif"/>
        </w:rPr>
        <w:t>муниципального</w:t>
      </w:r>
      <w:r w:rsidRPr="00396AA2">
        <w:rPr>
          <w:rFonts w:ascii="Liberation Serif" w:hAnsi="Liberation Serif" w:cs="Liberation Serif"/>
        </w:rPr>
        <w:t xml:space="preserve"> округа Первоуральск: 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 xml:space="preserve">- на участие, организацию и проведение спортивных мероприятий и соревнований в соответствии с утвержденным календарным планом официальных спортивных и физкультурных мероприятий на территории </w:t>
      </w:r>
      <w:r w:rsidR="007D4FE3" w:rsidRPr="00396AA2">
        <w:rPr>
          <w:rFonts w:ascii="Liberation Serif" w:hAnsi="Liberation Serif" w:cs="Liberation Serif"/>
        </w:rPr>
        <w:t>муниципального</w:t>
      </w:r>
      <w:r w:rsidRPr="00396AA2">
        <w:rPr>
          <w:rFonts w:ascii="Liberation Serif" w:hAnsi="Liberation Serif" w:cs="Liberation Serif"/>
        </w:rPr>
        <w:t xml:space="preserve"> округа Первоуральск (заявочный взнос, питание в дни соревнований, наградная атрибутика);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- на мероприятия антитеррористической безопасности (охрана общественного порядка, проведение оперативно-технического осмотра места проведения на предмет антитеррористической защищенности);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-  на медицинское сопровождение во время проведения мероприятий);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- на приобретение спортивного инвентаря, оборудования и спортивной экипировки;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- на аренду спортивных сооружений, оборудования;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 xml:space="preserve">- на приобретение компьютерного оборудования (обеспечение </w:t>
      </w:r>
      <w:proofErr w:type="spellStart"/>
      <w:r w:rsidRPr="00396AA2">
        <w:rPr>
          <w:rFonts w:ascii="Liberation Serif" w:hAnsi="Liberation Serif" w:cs="Liberation Serif"/>
        </w:rPr>
        <w:t>тренировочно</w:t>
      </w:r>
      <w:proofErr w:type="spellEnd"/>
      <w:r w:rsidRPr="00396AA2">
        <w:rPr>
          <w:rFonts w:ascii="Liberation Serif" w:hAnsi="Liberation Serif" w:cs="Liberation Serif"/>
        </w:rPr>
        <w:t>-соревновательной деятельности);</w:t>
      </w:r>
    </w:p>
    <w:p w:rsidR="00631222" w:rsidRPr="00396AA2" w:rsidRDefault="0063122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 xml:space="preserve">- на приобретение средств индивидуальной защиты, дезинфицирующих средств, бесконтактных термометров, </w:t>
      </w:r>
      <w:proofErr w:type="spellStart"/>
      <w:r w:rsidRPr="00396AA2">
        <w:rPr>
          <w:rFonts w:ascii="Liberation Serif" w:hAnsi="Liberation Serif" w:cs="Liberation Serif"/>
        </w:rPr>
        <w:t>обеззараживателей</w:t>
      </w:r>
      <w:proofErr w:type="spellEnd"/>
      <w:r w:rsidRPr="00396AA2">
        <w:rPr>
          <w:rFonts w:ascii="Liberation Serif" w:hAnsi="Liberation Serif" w:cs="Liberation Serif"/>
        </w:rPr>
        <w:t xml:space="preserve"> (</w:t>
      </w:r>
      <w:proofErr w:type="spellStart"/>
      <w:r w:rsidRPr="00396AA2">
        <w:rPr>
          <w:rFonts w:ascii="Liberation Serif" w:hAnsi="Liberation Serif" w:cs="Liberation Serif"/>
        </w:rPr>
        <w:t>рециркуляторов</w:t>
      </w:r>
      <w:proofErr w:type="spellEnd"/>
      <w:r w:rsidRPr="00396AA2">
        <w:rPr>
          <w:rFonts w:ascii="Liberation Serif" w:hAnsi="Liberation Serif" w:cs="Liberation Serif"/>
        </w:rPr>
        <w:t>) воздуха.</w:t>
      </w:r>
    </w:p>
    <w:p w:rsidR="00F83ABF" w:rsidRPr="00396AA2" w:rsidRDefault="00F83ABF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000000" w:themeColor="text1"/>
        </w:rPr>
      </w:pPr>
      <w:r w:rsidRPr="00396AA2">
        <w:rPr>
          <w:rFonts w:ascii="Liberation Serif" w:hAnsi="Liberation Serif" w:cs="Liberation Serif"/>
        </w:rPr>
        <w:t>5</w:t>
      </w:r>
      <w:r w:rsidR="0067023B" w:rsidRPr="00396AA2">
        <w:rPr>
          <w:rFonts w:ascii="Liberation Serif" w:hAnsi="Liberation Serif" w:cs="Liberation Serif"/>
        </w:rPr>
        <w:t>. Главным распорядителем бюджетных средств, направляемых на предоставление субсиди</w:t>
      </w:r>
      <w:r w:rsidRPr="00396AA2">
        <w:rPr>
          <w:rFonts w:ascii="Liberation Serif" w:hAnsi="Liberation Serif" w:cs="Liberation Serif"/>
        </w:rPr>
        <w:t>й</w:t>
      </w:r>
      <w:r w:rsidR="0067023B" w:rsidRPr="00396AA2">
        <w:rPr>
          <w:rFonts w:ascii="Liberation Serif" w:hAnsi="Liberation Serif" w:cs="Liberation Serif"/>
        </w:rPr>
        <w:t xml:space="preserve">, является Администрация </w:t>
      </w:r>
      <w:r w:rsidR="007D4FE3" w:rsidRPr="00396AA2">
        <w:rPr>
          <w:rFonts w:ascii="Liberation Serif" w:hAnsi="Liberation Serif" w:cs="Liberation Serif"/>
        </w:rPr>
        <w:t>муниципального</w:t>
      </w:r>
      <w:r w:rsidR="0067023B" w:rsidRPr="00396AA2">
        <w:rPr>
          <w:rFonts w:ascii="Liberation Serif" w:hAnsi="Liberation Serif" w:cs="Liberation Serif"/>
        </w:rPr>
        <w:t xml:space="preserve"> округа Первоуральск</w:t>
      </w:r>
      <w:r w:rsidRPr="00396AA2">
        <w:rPr>
          <w:rFonts w:ascii="Liberation Serif" w:hAnsi="Liberation Serif" w:cs="Liberation Serif"/>
        </w:rPr>
        <w:t>, до которого в соответствии с бюджетным законодательством РФ как до получател</w:t>
      </w:r>
      <w:r w:rsidRPr="00396AA2">
        <w:rPr>
          <w:rFonts w:ascii="Liberation Serif" w:hAnsi="Liberation Serif" w:cs="Liberation Serif"/>
          <w:color w:val="000000" w:themeColor="text1"/>
        </w:rPr>
        <w:t>я бюджетных средств доведены лимиты бюджетных обязательств на предоставление субсидии на соответствующий финансовый год и плановый период.</w:t>
      </w:r>
    </w:p>
    <w:p w:rsidR="0067023B" w:rsidRPr="00396AA2" w:rsidRDefault="00F83ABF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color w:val="7030A0"/>
        </w:rPr>
      </w:pPr>
      <w:r w:rsidRPr="00396AA2">
        <w:rPr>
          <w:rFonts w:ascii="Liberation Serif" w:hAnsi="Liberation Serif" w:cs="Liberation Serif"/>
          <w:color w:val="000000" w:themeColor="text1"/>
        </w:rPr>
        <w:t>6. Сведения о субсиди</w:t>
      </w:r>
      <w:r w:rsidR="00E176D9" w:rsidRPr="00396AA2">
        <w:rPr>
          <w:rFonts w:ascii="Liberation Serif" w:hAnsi="Liberation Serif" w:cs="Liberation Serif"/>
          <w:color w:val="000000" w:themeColor="text1"/>
        </w:rPr>
        <w:t>ях</w:t>
      </w:r>
      <w:r w:rsidRPr="00396AA2">
        <w:rPr>
          <w:rFonts w:ascii="Liberation Serif" w:hAnsi="Liberation Serif" w:cs="Liberation Serif"/>
          <w:color w:val="000000" w:themeColor="text1"/>
        </w:rPr>
        <w:t xml:space="preserve"> размещаются в разделе единого портала бюджетной системы Российской Федерации в сети Интернет (www.budget.gov.ru) (далее - единый портал) и официальном сайте городского округа Первоуральск.</w:t>
      </w:r>
    </w:p>
    <w:p w:rsidR="0077669A" w:rsidRPr="00396AA2" w:rsidRDefault="0077669A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77669A" w:rsidRPr="00396AA2" w:rsidRDefault="0077669A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EA23CC" w:rsidRPr="00396AA2" w:rsidRDefault="008D0336" w:rsidP="00396AA2">
      <w:pPr>
        <w:widowControl w:val="0"/>
        <w:autoSpaceDE w:val="0"/>
        <w:autoSpaceDN w:val="0"/>
        <w:adjustRightInd w:val="0"/>
        <w:ind w:firstLine="709"/>
        <w:contextualSpacing/>
        <w:jc w:val="center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  <w:lang w:val="en-US"/>
        </w:rPr>
        <w:t>II</w:t>
      </w:r>
      <w:r w:rsidR="00EA23CC" w:rsidRPr="00396AA2">
        <w:rPr>
          <w:rFonts w:ascii="Liberation Serif" w:hAnsi="Liberation Serif" w:cs="Liberation Serif"/>
        </w:rPr>
        <w:t xml:space="preserve">. </w:t>
      </w:r>
      <w:r w:rsidR="00DD6B43" w:rsidRPr="00396AA2">
        <w:rPr>
          <w:rFonts w:ascii="Liberation Serif" w:hAnsi="Liberation Serif" w:cs="Liberation Serif"/>
        </w:rPr>
        <w:t>УСЛОВИЯ И ПОРЯДОК</w:t>
      </w:r>
      <w:r w:rsidRPr="00396AA2">
        <w:rPr>
          <w:rFonts w:ascii="Liberation Serif" w:hAnsi="Liberation Serif" w:cs="Liberation Serif"/>
        </w:rPr>
        <w:t xml:space="preserve"> </w:t>
      </w:r>
      <w:r w:rsidR="00DD6B43" w:rsidRPr="00396AA2">
        <w:rPr>
          <w:rFonts w:ascii="Liberation Serif" w:hAnsi="Liberation Serif" w:cs="Liberation Serif"/>
        </w:rPr>
        <w:t>ПРЕДОСТАВЛЕНИЯ СУБСИДИЙ</w:t>
      </w:r>
    </w:p>
    <w:p w:rsidR="009B15BA" w:rsidRPr="00396AA2" w:rsidRDefault="009B15BA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</w:p>
    <w:p w:rsidR="00007872" w:rsidRPr="00396AA2" w:rsidRDefault="009E613F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7</w:t>
      </w:r>
      <w:r w:rsidR="00656387" w:rsidRPr="00396AA2">
        <w:rPr>
          <w:rFonts w:ascii="Liberation Serif" w:hAnsi="Liberation Serif" w:cs="Liberation Serif"/>
        </w:rPr>
        <w:t xml:space="preserve">. </w:t>
      </w:r>
      <w:r w:rsidR="00007872" w:rsidRPr="00396AA2">
        <w:rPr>
          <w:rFonts w:ascii="Liberation Serif" w:hAnsi="Liberation Serif" w:cs="Liberation Serif"/>
        </w:rPr>
        <w:t>Претендентами на получение субсиди</w:t>
      </w:r>
      <w:r w:rsidR="00E176D9" w:rsidRPr="00396AA2">
        <w:rPr>
          <w:rFonts w:ascii="Liberation Serif" w:hAnsi="Liberation Serif" w:cs="Liberation Serif"/>
        </w:rPr>
        <w:t>й</w:t>
      </w:r>
      <w:r w:rsidR="00007872" w:rsidRPr="00396AA2">
        <w:rPr>
          <w:rFonts w:ascii="Liberation Serif" w:hAnsi="Liberation Serif" w:cs="Liberation Serif"/>
        </w:rPr>
        <w:t xml:space="preserve"> из бюджета </w:t>
      </w:r>
      <w:r w:rsidR="00432EC4" w:rsidRPr="00396AA2">
        <w:rPr>
          <w:rFonts w:ascii="Liberation Serif" w:hAnsi="Liberation Serif" w:cs="Liberation Serif"/>
        </w:rPr>
        <w:t>муниципального</w:t>
      </w:r>
      <w:r w:rsidR="00007872" w:rsidRPr="00396AA2">
        <w:rPr>
          <w:rFonts w:ascii="Liberation Serif" w:hAnsi="Liberation Serif" w:cs="Liberation Serif"/>
        </w:rPr>
        <w:t xml:space="preserve"> округа Первоуральск могут быть:</w:t>
      </w:r>
    </w:p>
    <w:p w:rsidR="00007872" w:rsidRPr="00396AA2" w:rsidRDefault="00007872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>1) некоммерческие организации, осуществляющие деятельность в сфере физической культуры и спорта, участвующие в соревнованиях Суперлиги Чемпионата России;</w:t>
      </w:r>
    </w:p>
    <w:p w:rsidR="00007872" w:rsidRPr="00396AA2" w:rsidRDefault="00007872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 xml:space="preserve">2) некоммерческие организации, осуществляющие деятельность в сфере физической культуры и спорта на территории </w:t>
      </w:r>
      <w:r w:rsidR="00432EC4" w:rsidRPr="00396AA2">
        <w:rPr>
          <w:rFonts w:ascii="Liberation Serif" w:hAnsi="Liberation Serif" w:cs="Liberation Serif"/>
        </w:rPr>
        <w:t>муниципального</w:t>
      </w:r>
      <w:r w:rsidRPr="00396AA2">
        <w:rPr>
          <w:rFonts w:ascii="Liberation Serif" w:hAnsi="Liberation Serif" w:cs="Liberation Serif"/>
        </w:rPr>
        <w:t xml:space="preserve"> округа Первоуральск.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lastRenderedPageBreak/>
        <w:t>8. Критерии и требования к получателю субсиди</w:t>
      </w:r>
      <w:r w:rsidR="00186DE3" w:rsidRPr="00396AA2">
        <w:rPr>
          <w:rFonts w:ascii="Liberation Serif" w:hAnsi="Liberation Serif" w:cs="Liberation Serif"/>
          <w:sz w:val="24"/>
          <w:szCs w:val="24"/>
        </w:rPr>
        <w:t xml:space="preserve">и </w:t>
      </w:r>
      <w:r w:rsidRPr="00396AA2">
        <w:rPr>
          <w:rFonts w:ascii="Liberation Serif" w:hAnsi="Liberation Serif" w:cs="Liberation Serif"/>
          <w:sz w:val="24"/>
          <w:szCs w:val="24"/>
        </w:rPr>
        <w:t>на первое число месяца, предшествующего месяцу, в котором планируется заключить Соглашение о предоставлении субсидии: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1) соответствие заявления на предоставление субсидии, требованиям, установленным настоящим порядком;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 xml:space="preserve">2) получатель субсидии не имеет просроченной задолженности по возврату в бюджет </w:t>
      </w:r>
      <w:r w:rsidR="00F95E25" w:rsidRPr="00396AA2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округа Первоуральск субсидии, бюджетных инвестиций, предоставленных в том числе в соответствии с иными муниципальными правовыми актами, а также иной просроченной (неурегулированной) задолженности по денежным обязательствам перед </w:t>
      </w:r>
      <w:r w:rsidR="00F95E25" w:rsidRPr="00396AA2">
        <w:rPr>
          <w:rFonts w:ascii="Liberation Serif" w:hAnsi="Liberation Serif" w:cs="Liberation Serif"/>
          <w:sz w:val="24"/>
          <w:szCs w:val="24"/>
        </w:rPr>
        <w:t>муниципальным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округом Первоуральск;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3) получатель субсидии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4) получатель субсидии не является иностранным юридическим лицом,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5)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6) получатель субсидии не находятся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7) получатель субсидии 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8) получатель субсидии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9) на едином налоговом счете получателя субсидии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 xml:space="preserve">10) у получателя субсидии отсутствует просроченная задолженность по возврату в местный бюджет,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781F34">
        <w:rPr>
          <w:rFonts w:ascii="Liberation Serif" w:hAnsi="Liberation Serif" w:cs="Liberation Serif"/>
          <w:sz w:val="24"/>
          <w:szCs w:val="24"/>
        </w:rPr>
        <w:t>муниципальным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округом Первоуральск;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 xml:space="preserve">11) получатель субсидии,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</w:t>
      </w:r>
      <w:r w:rsidRPr="00396AA2">
        <w:rPr>
          <w:rFonts w:ascii="Liberation Serif" w:hAnsi="Liberation Serif" w:cs="Liberation Serif"/>
          <w:sz w:val="24"/>
          <w:szCs w:val="24"/>
        </w:rPr>
        <w:lastRenderedPageBreak/>
        <w:t>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12)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9. В предоставлении субсиди</w:t>
      </w:r>
      <w:r w:rsidR="00E176D9" w:rsidRPr="00396AA2">
        <w:rPr>
          <w:rFonts w:ascii="Liberation Serif" w:hAnsi="Liberation Serif" w:cs="Liberation Serif"/>
          <w:sz w:val="24"/>
          <w:szCs w:val="24"/>
        </w:rPr>
        <w:t>й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может быть отказано по следующим основаниям: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1) несоответствие условиям и критериям, установленным в пункт</w:t>
      </w:r>
      <w:r w:rsidR="00E176D9" w:rsidRPr="00396AA2">
        <w:rPr>
          <w:rFonts w:ascii="Liberation Serif" w:hAnsi="Liberation Serif" w:cs="Liberation Serif"/>
          <w:sz w:val="24"/>
          <w:szCs w:val="24"/>
        </w:rPr>
        <w:t>ах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8</w:t>
      </w:r>
      <w:r w:rsidR="00E176D9" w:rsidRPr="00396AA2">
        <w:rPr>
          <w:rFonts w:ascii="Liberation Serif" w:hAnsi="Liberation Serif" w:cs="Liberation Serif"/>
          <w:sz w:val="24"/>
          <w:szCs w:val="24"/>
        </w:rPr>
        <w:t>,10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настоящего Порядка;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2) несоответствие представленных получателем субсидии документов требованиям, определенным в настоящем Порядке, или непредставление (представление не в полном объеме) указанных документов;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3) недостоверность представленной получателем субсидии информации;</w:t>
      </w:r>
    </w:p>
    <w:p w:rsidR="009E613F" w:rsidRPr="00396AA2" w:rsidRDefault="009E613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 xml:space="preserve">4) отсутствие лимитов бюджетных обязательств </w:t>
      </w:r>
      <w:r w:rsidR="00424A30" w:rsidRPr="00396AA2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округа Первоуральск на предоставление субсидии.</w:t>
      </w:r>
    </w:p>
    <w:p w:rsidR="0077669A" w:rsidRPr="00396AA2" w:rsidRDefault="0077669A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10. Условиями предоставления субсиди</w:t>
      </w:r>
      <w:r w:rsidR="00E176D9" w:rsidRPr="00396AA2">
        <w:rPr>
          <w:rFonts w:ascii="Liberation Serif" w:hAnsi="Liberation Serif" w:cs="Liberation Serif"/>
          <w:sz w:val="24"/>
          <w:szCs w:val="24"/>
        </w:rPr>
        <w:t>й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являются:</w:t>
      </w:r>
    </w:p>
    <w:p w:rsidR="0077669A" w:rsidRPr="00396AA2" w:rsidRDefault="0077669A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 xml:space="preserve">1) согласие на осуществление проверок Администрацией </w:t>
      </w:r>
      <w:r w:rsidR="00424A30" w:rsidRPr="00396AA2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округа Первоуральск и органами муниципального финансового </w:t>
      </w:r>
      <w:proofErr w:type="gramStart"/>
      <w:r w:rsidRPr="00396AA2">
        <w:rPr>
          <w:rFonts w:ascii="Liberation Serif" w:hAnsi="Liberation Serif" w:cs="Liberation Serif"/>
          <w:sz w:val="24"/>
          <w:szCs w:val="24"/>
        </w:rPr>
        <w:t xml:space="preserve">контроля </w:t>
      </w:r>
      <w:r w:rsidR="00424A30" w:rsidRPr="00396AA2">
        <w:rPr>
          <w:rFonts w:ascii="Liberation Serif" w:hAnsi="Liberation Serif"/>
        </w:rPr>
        <w:t xml:space="preserve"> </w:t>
      </w:r>
      <w:r w:rsidR="00424A30" w:rsidRPr="00396AA2">
        <w:rPr>
          <w:rFonts w:ascii="Liberation Serif" w:hAnsi="Liberation Serif" w:cs="Liberation Serif"/>
          <w:sz w:val="24"/>
          <w:szCs w:val="24"/>
        </w:rPr>
        <w:t>муниципального</w:t>
      </w:r>
      <w:proofErr w:type="gramEnd"/>
      <w:r w:rsidRPr="00396AA2">
        <w:rPr>
          <w:rFonts w:ascii="Liberation Serif" w:hAnsi="Liberation Serif" w:cs="Liberation Serif"/>
          <w:sz w:val="24"/>
          <w:szCs w:val="24"/>
        </w:rPr>
        <w:t xml:space="preserve"> округа Первоуральск соблюдения условий, целей и порядка предоставления субсиди</w:t>
      </w:r>
      <w:r w:rsidR="00186DE3" w:rsidRPr="00396AA2">
        <w:rPr>
          <w:rFonts w:ascii="Liberation Serif" w:hAnsi="Liberation Serif" w:cs="Liberation Serif"/>
          <w:sz w:val="24"/>
          <w:szCs w:val="24"/>
        </w:rPr>
        <w:t>й</w:t>
      </w:r>
      <w:r w:rsidRPr="00396AA2">
        <w:rPr>
          <w:rFonts w:ascii="Liberation Serif" w:hAnsi="Liberation Serif" w:cs="Liberation Serif"/>
          <w:sz w:val="24"/>
          <w:szCs w:val="24"/>
        </w:rPr>
        <w:t>;</w:t>
      </w:r>
    </w:p>
    <w:p w:rsidR="0077669A" w:rsidRPr="00396AA2" w:rsidRDefault="0077669A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 xml:space="preserve">2) запрет на приобретение за счет полученных средств, предоставленных в целях </w:t>
      </w:r>
      <w:r w:rsidR="00EB0865" w:rsidRPr="00EB0865">
        <w:rPr>
          <w:rFonts w:ascii="Liberation Serif" w:hAnsi="Liberation Serif" w:cs="Liberation Serif"/>
          <w:sz w:val="24"/>
          <w:szCs w:val="24"/>
        </w:rPr>
        <w:t>финансового обеспечение затрат</w:t>
      </w:r>
      <w:r w:rsidR="00EB0865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396AA2">
        <w:rPr>
          <w:rFonts w:ascii="Liberation Serif" w:hAnsi="Liberation Serif" w:cs="Liberation Serif"/>
          <w:sz w:val="24"/>
          <w:szCs w:val="24"/>
        </w:rPr>
        <w:t>получателя субсидии,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средств;</w:t>
      </w:r>
    </w:p>
    <w:p w:rsidR="0077669A" w:rsidRPr="00396AA2" w:rsidRDefault="0077669A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 xml:space="preserve">3) регистрация юридического лица (при необходимости обособленного подразделения и (или) филиала) на территории </w:t>
      </w:r>
      <w:r w:rsidR="00DA5D32" w:rsidRPr="00396AA2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округа Первоуральск в соответствии с действующим законодательством;</w:t>
      </w:r>
    </w:p>
    <w:p w:rsidR="0077669A" w:rsidRPr="00396AA2" w:rsidRDefault="0077669A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4) наличие лимитов бюджетных обязательств на соответствующий год в рамках реализации мероприятий соответствующей муниципальной программы городского округа Первоуральск.</w:t>
      </w:r>
    </w:p>
    <w:p w:rsidR="0077669A" w:rsidRPr="00396AA2" w:rsidRDefault="0077669A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 xml:space="preserve">5) расходование субсидии на цели, указанные в пункте </w:t>
      </w:r>
      <w:r w:rsidR="00011347" w:rsidRPr="00396AA2">
        <w:rPr>
          <w:rFonts w:ascii="Liberation Serif" w:hAnsi="Liberation Serif" w:cs="Liberation Serif"/>
          <w:sz w:val="24"/>
          <w:szCs w:val="24"/>
        </w:rPr>
        <w:t>3,4</w:t>
      </w:r>
      <w:r w:rsidRPr="00396AA2">
        <w:rPr>
          <w:rFonts w:ascii="Liberation Serif" w:hAnsi="Liberation Serif" w:cs="Liberation Serif"/>
          <w:sz w:val="24"/>
          <w:szCs w:val="24"/>
        </w:rPr>
        <w:t xml:space="preserve"> раздела 1 настоящего Порядка.</w:t>
      </w:r>
    </w:p>
    <w:p w:rsidR="00232DF9" w:rsidRPr="00396AA2" w:rsidRDefault="00232DF9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6)</w:t>
      </w:r>
      <w:r w:rsidRPr="00396AA2">
        <w:rPr>
          <w:rFonts w:ascii="Liberation Serif" w:hAnsi="Liberation Serif" w:cs="Liberation Serif"/>
        </w:rPr>
        <w:t xml:space="preserve"> </w:t>
      </w:r>
      <w:r w:rsidRPr="00396AA2">
        <w:rPr>
          <w:rFonts w:ascii="Liberation Serif" w:hAnsi="Liberation Serif" w:cs="Liberation Serif"/>
          <w:sz w:val="24"/>
          <w:szCs w:val="24"/>
        </w:rPr>
        <w:t>подписание Соглашения некоммерческой организацией в течение 10 рабочих дней с момента принятия Постановления о предоставлении субсидии.</w:t>
      </w:r>
    </w:p>
    <w:p w:rsidR="00F45308" w:rsidRPr="00396AA2" w:rsidRDefault="0077669A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396AA2">
        <w:rPr>
          <w:rFonts w:ascii="Liberation Serif" w:hAnsi="Liberation Serif" w:cs="Liberation Serif"/>
          <w:sz w:val="24"/>
          <w:szCs w:val="24"/>
        </w:rPr>
        <w:t>11</w:t>
      </w:r>
      <w:r w:rsidR="009E613F" w:rsidRPr="00396AA2">
        <w:rPr>
          <w:rFonts w:ascii="Liberation Serif" w:hAnsi="Liberation Serif" w:cs="Liberation Serif"/>
          <w:sz w:val="24"/>
          <w:szCs w:val="24"/>
        </w:rPr>
        <w:t>.</w:t>
      </w:r>
      <w:r w:rsidR="00253D5F" w:rsidRPr="00396AA2">
        <w:rPr>
          <w:rFonts w:ascii="Liberation Serif" w:hAnsi="Liberation Serif" w:cs="Liberation Serif"/>
          <w:sz w:val="24"/>
          <w:szCs w:val="24"/>
        </w:rPr>
        <w:t xml:space="preserve"> </w:t>
      </w:r>
      <w:r w:rsidR="00A313A8" w:rsidRPr="00396AA2">
        <w:rPr>
          <w:rFonts w:ascii="Liberation Serif" w:hAnsi="Liberation Serif" w:cs="Liberation Serif"/>
          <w:sz w:val="24"/>
          <w:szCs w:val="24"/>
        </w:rPr>
        <w:t>Отбор</w:t>
      </w:r>
      <w:r w:rsidR="00711F11" w:rsidRPr="00396AA2">
        <w:rPr>
          <w:rFonts w:ascii="Liberation Serif" w:hAnsi="Liberation Serif" w:cs="Liberation Serif"/>
          <w:sz w:val="24"/>
          <w:szCs w:val="24"/>
        </w:rPr>
        <w:t xml:space="preserve"> проводится Администрацией </w:t>
      </w:r>
      <w:r w:rsidR="00DA5D32" w:rsidRPr="00396AA2">
        <w:rPr>
          <w:rFonts w:ascii="Liberation Serif" w:hAnsi="Liberation Serif" w:cs="Liberation Serif"/>
          <w:sz w:val="24"/>
          <w:szCs w:val="24"/>
        </w:rPr>
        <w:t>муниципального</w:t>
      </w:r>
      <w:r w:rsidR="00711F11" w:rsidRPr="00396AA2">
        <w:rPr>
          <w:rFonts w:ascii="Liberation Serif" w:hAnsi="Liberation Serif" w:cs="Liberation Serif"/>
          <w:sz w:val="24"/>
          <w:szCs w:val="24"/>
        </w:rPr>
        <w:t xml:space="preserve"> округа Первоуральск в лице </w:t>
      </w:r>
      <w:r w:rsidR="00396AA2" w:rsidRPr="0056260F">
        <w:rPr>
          <w:rFonts w:ascii="Liberation Serif" w:hAnsi="Liberation Serif" w:cs="Liberation Serif"/>
          <w:sz w:val="24"/>
          <w:szCs w:val="24"/>
        </w:rPr>
        <w:t xml:space="preserve">конкурсной </w:t>
      </w:r>
      <w:r w:rsidR="00F94AD9" w:rsidRPr="0056260F">
        <w:rPr>
          <w:rFonts w:ascii="Liberation Serif" w:hAnsi="Liberation Serif" w:cs="Liberation Serif"/>
          <w:sz w:val="24"/>
          <w:szCs w:val="24"/>
        </w:rPr>
        <w:t>комиссии</w:t>
      </w:r>
      <w:r w:rsidR="00711F11" w:rsidRPr="0056260F">
        <w:rPr>
          <w:rFonts w:ascii="Liberation Serif" w:hAnsi="Liberation Serif" w:cs="Liberation Serif"/>
          <w:sz w:val="24"/>
          <w:szCs w:val="24"/>
        </w:rPr>
        <w:t xml:space="preserve"> </w:t>
      </w:r>
      <w:r w:rsidR="00711F11" w:rsidRPr="00396AA2">
        <w:rPr>
          <w:rFonts w:ascii="Liberation Serif" w:hAnsi="Liberation Serif" w:cs="Liberation Serif"/>
          <w:sz w:val="24"/>
          <w:szCs w:val="24"/>
        </w:rPr>
        <w:t xml:space="preserve">(далее – </w:t>
      </w:r>
      <w:r w:rsidR="00F94AD9" w:rsidRPr="00396AA2">
        <w:rPr>
          <w:rFonts w:ascii="Liberation Serif" w:hAnsi="Liberation Serif" w:cs="Liberation Serif"/>
          <w:sz w:val="24"/>
          <w:szCs w:val="24"/>
        </w:rPr>
        <w:t>Комиссия</w:t>
      </w:r>
      <w:r w:rsidR="00711F11" w:rsidRPr="00396AA2">
        <w:rPr>
          <w:rFonts w:ascii="Liberation Serif" w:hAnsi="Liberation Serif" w:cs="Liberation Serif"/>
          <w:sz w:val="24"/>
          <w:szCs w:val="24"/>
        </w:rPr>
        <w:t xml:space="preserve">). Состав </w:t>
      </w:r>
      <w:r w:rsidR="00F94AD9" w:rsidRPr="00396AA2">
        <w:rPr>
          <w:rFonts w:ascii="Liberation Serif" w:hAnsi="Liberation Serif" w:cs="Liberation Serif"/>
          <w:sz w:val="24"/>
          <w:szCs w:val="24"/>
        </w:rPr>
        <w:t>Комиссии</w:t>
      </w:r>
      <w:r w:rsidR="00711F11" w:rsidRPr="00396AA2">
        <w:rPr>
          <w:rFonts w:ascii="Liberation Serif" w:hAnsi="Liberation Serif" w:cs="Liberation Serif"/>
          <w:sz w:val="24"/>
          <w:szCs w:val="24"/>
        </w:rPr>
        <w:t xml:space="preserve"> утверждается постановлением Администрации </w:t>
      </w:r>
      <w:r w:rsidR="00DA5D32" w:rsidRPr="00396AA2">
        <w:rPr>
          <w:rFonts w:ascii="Liberation Serif" w:hAnsi="Liberation Serif" w:cs="Liberation Serif"/>
          <w:sz w:val="24"/>
          <w:szCs w:val="24"/>
        </w:rPr>
        <w:t>муниципального</w:t>
      </w:r>
      <w:r w:rsidR="00711F11" w:rsidRPr="00396AA2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:rsidR="00F45308" w:rsidRPr="00644C22" w:rsidRDefault="00F45308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396AA2">
        <w:rPr>
          <w:rFonts w:ascii="Liberation Serif" w:hAnsi="Liberation Serif" w:cs="Liberation Serif"/>
        </w:rPr>
        <w:t xml:space="preserve">В </w:t>
      </w:r>
      <w:r w:rsidRPr="009A0C0C">
        <w:rPr>
          <w:rFonts w:ascii="Liberation Serif" w:hAnsi="Liberation Serif" w:cs="Liberation Serif"/>
        </w:rPr>
        <w:t xml:space="preserve">случае, когда получатель субсидии определяется по результатам Отбора, </w:t>
      </w:r>
      <w:r w:rsidRPr="00644C22">
        <w:rPr>
          <w:rFonts w:ascii="Liberation Serif" w:hAnsi="Liberation Serif" w:cs="Liberation Serif"/>
        </w:rPr>
        <w:t xml:space="preserve">Администрация </w:t>
      </w:r>
      <w:r w:rsidR="00DA5D32" w:rsidRPr="00644C22">
        <w:rPr>
          <w:rFonts w:ascii="Liberation Serif" w:hAnsi="Liberation Serif" w:cs="Liberation Serif"/>
        </w:rPr>
        <w:t>муниципального</w:t>
      </w:r>
      <w:r w:rsidR="00120930" w:rsidRPr="00644C22">
        <w:rPr>
          <w:rFonts w:ascii="Liberation Serif" w:hAnsi="Liberation Serif" w:cs="Liberation Serif"/>
        </w:rPr>
        <w:t xml:space="preserve"> округа Первоуральск </w:t>
      </w:r>
      <w:r w:rsidRPr="00644C22">
        <w:rPr>
          <w:rFonts w:ascii="Liberation Serif" w:hAnsi="Liberation Serif" w:cs="Liberation Serif"/>
        </w:rPr>
        <w:t xml:space="preserve">готовит </w:t>
      </w:r>
      <w:r w:rsidR="0035034F" w:rsidRPr="00644C22">
        <w:rPr>
          <w:rFonts w:ascii="Liberation Serif" w:hAnsi="Liberation Serif" w:cs="Liberation Serif"/>
        </w:rPr>
        <w:t>П</w:t>
      </w:r>
      <w:r w:rsidRPr="00644C22">
        <w:rPr>
          <w:rFonts w:ascii="Liberation Serif" w:hAnsi="Liberation Serif" w:cs="Liberation Serif"/>
        </w:rPr>
        <w:t xml:space="preserve">остановление и </w:t>
      </w:r>
      <w:r w:rsidR="0035034F" w:rsidRPr="00644C22">
        <w:rPr>
          <w:rFonts w:ascii="Liberation Serif" w:hAnsi="Liberation Serif" w:cs="Liberation Serif"/>
        </w:rPr>
        <w:t>С</w:t>
      </w:r>
      <w:r w:rsidRPr="00644C22">
        <w:rPr>
          <w:rFonts w:ascii="Liberation Serif" w:hAnsi="Liberation Serif" w:cs="Liberation Serif"/>
        </w:rPr>
        <w:t>оглашение о предоставлении субсидии.</w:t>
      </w:r>
    </w:p>
    <w:p w:rsidR="00D306FF" w:rsidRPr="009A0C0C" w:rsidRDefault="00F45308" w:rsidP="00D306FF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644C22">
        <w:rPr>
          <w:rFonts w:ascii="Liberation Serif" w:hAnsi="Liberation Serif" w:cs="Liberation Serif"/>
        </w:rPr>
        <w:t xml:space="preserve">В случае, когда получатель субсидии определяется решением Первоуральской городской Думы о бюджете </w:t>
      </w:r>
      <w:r w:rsidR="00DA5D32" w:rsidRPr="00644C22">
        <w:rPr>
          <w:rFonts w:ascii="Liberation Serif" w:hAnsi="Liberation Serif" w:cs="Liberation Serif"/>
        </w:rPr>
        <w:t>муниципального</w:t>
      </w:r>
      <w:r w:rsidRPr="00644C22">
        <w:rPr>
          <w:rFonts w:ascii="Liberation Serif" w:hAnsi="Liberation Serif" w:cs="Liberation Serif"/>
        </w:rPr>
        <w:t xml:space="preserve"> округа Первоуральск на текущий финансовой год</w:t>
      </w:r>
      <w:r w:rsidR="00323B95" w:rsidRPr="00644C22">
        <w:rPr>
          <w:rFonts w:ascii="Liberation Serif" w:hAnsi="Liberation Serif" w:cs="Liberation Serif"/>
        </w:rPr>
        <w:t>,</w:t>
      </w:r>
      <w:r w:rsidRPr="00644C22">
        <w:rPr>
          <w:rFonts w:ascii="Liberation Serif" w:hAnsi="Liberation Serif" w:cs="Liberation Serif"/>
        </w:rPr>
        <w:t xml:space="preserve"> Отбор не проводится.</w:t>
      </w:r>
      <w:r w:rsidR="00D306FF" w:rsidRPr="00644C22">
        <w:rPr>
          <w:rFonts w:ascii="Liberation Serif" w:hAnsi="Liberation Serif" w:cs="Liberation Serif"/>
        </w:rPr>
        <w:t xml:space="preserve"> Получатель субсидии направляет для рассмотрения документы, предусмотренные пунктом 11 настоящего Порядка, после рассмотрения которых Администрации муниципального округа Первоуральск в лице Управления культуры, физической культуры и спорта Администрации муниципального округа Первоуральск (далее – Управление) принимает решение о предоставлении или отказе в предоставлении субсидии.</w:t>
      </w:r>
    </w:p>
    <w:p w:rsidR="00DD74A8" w:rsidRPr="009A0C0C" w:rsidRDefault="0077669A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lastRenderedPageBreak/>
        <w:t>11</w:t>
      </w:r>
      <w:r w:rsidR="003C69C6" w:rsidRPr="009A0C0C">
        <w:rPr>
          <w:rFonts w:ascii="Liberation Serif" w:hAnsi="Liberation Serif" w:cs="Liberation Serif"/>
        </w:rPr>
        <w:t>.</w:t>
      </w:r>
      <w:r w:rsidR="00DD74A8" w:rsidRPr="009A0C0C">
        <w:rPr>
          <w:rFonts w:ascii="Liberation Serif" w:hAnsi="Liberation Serif" w:cs="Liberation Serif"/>
        </w:rPr>
        <w:t xml:space="preserve"> Для участия в Отборе на получение субсидии некоммерческая организация предоставляет </w:t>
      </w:r>
      <w:r w:rsidR="00D306FF">
        <w:rPr>
          <w:rFonts w:ascii="Liberation Serif" w:hAnsi="Liberation Serif" w:cs="Liberation Serif"/>
        </w:rPr>
        <w:t>Управление</w:t>
      </w:r>
      <w:r w:rsidR="00253D5F" w:rsidRPr="009A0C0C">
        <w:rPr>
          <w:rFonts w:ascii="Liberation Serif" w:hAnsi="Liberation Serif" w:cs="Liberation Serif"/>
        </w:rPr>
        <w:t xml:space="preserve"> </w:t>
      </w:r>
      <w:r w:rsidR="00DD74A8" w:rsidRPr="009A0C0C">
        <w:rPr>
          <w:rFonts w:ascii="Liberation Serif" w:hAnsi="Liberation Serif" w:cs="Liberation Serif"/>
        </w:rPr>
        <w:t>заявку (приложение 1 к Порядку), а также следующие документы</w:t>
      </w:r>
      <w:r w:rsidR="00253D5F" w:rsidRPr="009A0C0C">
        <w:rPr>
          <w:rFonts w:ascii="Liberation Serif" w:hAnsi="Liberation Serif" w:cs="Liberation Serif"/>
        </w:rPr>
        <w:t>:</w:t>
      </w:r>
    </w:p>
    <w:p w:rsidR="00DD74A8" w:rsidRPr="009A0C0C" w:rsidRDefault="00F94AD9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DD74A8" w:rsidRPr="009A0C0C">
        <w:rPr>
          <w:rFonts w:ascii="Liberation Serif" w:hAnsi="Liberation Serif" w:cs="Liberation Serif"/>
        </w:rPr>
        <w:t>) заверенную копию Устава некоммерческой организации;</w:t>
      </w:r>
    </w:p>
    <w:p w:rsidR="00DD74A8" w:rsidRPr="009A0C0C" w:rsidRDefault="00F94AD9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</w:t>
      </w:r>
      <w:r w:rsidR="00DD74A8" w:rsidRPr="009A0C0C">
        <w:rPr>
          <w:rFonts w:ascii="Liberation Serif" w:hAnsi="Liberation Serif" w:cs="Liberation Serif"/>
        </w:rPr>
        <w:t>) копию выписки из Единого государственного реестра юридических лиц, сформированной не ранее чем за 30 (тридцать) календарных дней до дня предоставления документов;</w:t>
      </w:r>
    </w:p>
    <w:p w:rsidR="00DD74A8" w:rsidRPr="009A0C0C" w:rsidRDefault="00F94AD9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proofErr w:type="gramStart"/>
      <w:r w:rsidRPr="009A0C0C">
        <w:rPr>
          <w:rFonts w:ascii="Liberation Serif" w:hAnsi="Liberation Serif" w:cs="Liberation Serif"/>
        </w:rPr>
        <w:t>3</w:t>
      </w:r>
      <w:r w:rsidR="00253D5F" w:rsidRPr="009A0C0C">
        <w:rPr>
          <w:rFonts w:ascii="Liberation Serif" w:hAnsi="Liberation Serif" w:cs="Liberation Serif"/>
        </w:rPr>
        <w:t>)</w:t>
      </w:r>
      <w:r w:rsidR="00AC2347" w:rsidRPr="009A0C0C">
        <w:rPr>
          <w:rFonts w:ascii="Liberation Serif" w:hAnsi="Liberation Serif" w:cs="Liberation Serif"/>
        </w:rPr>
        <w:t>справка</w:t>
      </w:r>
      <w:proofErr w:type="gramEnd"/>
      <w:r w:rsidR="00AC2347" w:rsidRPr="009A0C0C">
        <w:rPr>
          <w:rFonts w:ascii="Liberation Serif" w:hAnsi="Liberation Serif" w:cs="Liberation Serif"/>
        </w:rPr>
        <w:t xml:space="preserve"> из налогового органа об отсутствии задолженности по налоговым платежам в бюджетную систему Российской Федерации по форме КНД 1120101, выданная не ранее первого числа месяца, предшествующего месяцу подачи заявления</w:t>
      </w:r>
      <w:r w:rsidR="00DD74A8" w:rsidRPr="009A0C0C">
        <w:rPr>
          <w:rFonts w:ascii="Liberation Serif" w:hAnsi="Liberation Serif" w:cs="Liberation Serif"/>
        </w:rPr>
        <w:t>;</w:t>
      </w:r>
    </w:p>
    <w:p w:rsidR="00DD74A8" w:rsidRPr="009A0C0C" w:rsidRDefault="00F94AD9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4</w:t>
      </w:r>
      <w:r w:rsidR="00DD74A8" w:rsidRPr="009A0C0C">
        <w:rPr>
          <w:rFonts w:ascii="Liberation Serif" w:hAnsi="Liberation Serif" w:cs="Liberation Serif"/>
        </w:rPr>
        <w:t>) копии документов, подтверждающие полномочия руководителя некоммерческой организации, а также главного бухгалтера (при наличии) либо иного лица, осуществляющего ведение бухгалтерского учета организации, заверенные надлежащим образом;</w:t>
      </w:r>
    </w:p>
    <w:p w:rsidR="00155C46" w:rsidRPr="009A0C0C" w:rsidRDefault="00F94AD9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5</w:t>
      </w:r>
      <w:r w:rsidR="00D02A73" w:rsidRPr="009A0C0C">
        <w:rPr>
          <w:rFonts w:ascii="Liberation Serif" w:hAnsi="Liberation Serif" w:cs="Liberation Serif"/>
        </w:rPr>
        <w:t>) информационную карту некоммерческой организации</w:t>
      </w:r>
      <w:r w:rsidR="00EB029C" w:rsidRPr="009A0C0C">
        <w:rPr>
          <w:rFonts w:ascii="Liberation Serif" w:hAnsi="Liberation Serif" w:cs="Liberation Serif"/>
        </w:rPr>
        <w:t xml:space="preserve"> по форме согласно приложению 2 </w:t>
      </w:r>
      <w:r w:rsidR="00D02A73" w:rsidRPr="009A0C0C">
        <w:rPr>
          <w:rFonts w:ascii="Liberation Serif" w:hAnsi="Liberation Serif" w:cs="Liberation Serif"/>
        </w:rPr>
        <w:t>к Порядку;</w:t>
      </w:r>
      <w:r w:rsidR="00155C46" w:rsidRPr="009A0C0C">
        <w:rPr>
          <w:rFonts w:ascii="Liberation Serif" w:hAnsi="Liberation Serif" w:cs="Liberation Serif"/>
        </w:rPr>
        <w:t xml:space="preserve">    </w:t>
      </w:r>
    </w:p>
    <w:p w:rsidR="00155C46" w:rsidRPr="009A0C0C" w:rsidRDefault="00F94AD9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6</w:t>
      </w:r>
      <w:r w:rsidR="00155C46" w:rsidRPr="009A0C0C">
        <w:rPr>
          <w:rFonts w:ascii="Liberation Serif" w:hAnsi="Liberation Serif" w:cs="Liberation Serif"/>
        </w:rPr>
        <w:t>) показатели деятельности в сфере физической культуры и спорта организации с приложением подтверждающих документов</w:t>
      </w:r>
      <w:r w:rsidR="00A313A8" w:rsidRPr="009A0C0C">
        <w:rPr>
          <w:rFonts w:ascii="Liberation Serif" w:hAnsi="Liberation Serif" w:cs="Liberation Serif"/>
        </w:rPr>
        <w:t xml:space="preserve"> или копий</w:t>
      </w:r>
      <w:r w:rsidR="00155C46" w:rsidRPr="009A0C0C">
        <w:rPr>
          <w:rFonts w:ascii="Liberation Serif" w:hAnsi="Liberation Serif" w:cs="Liberation Serif"/>
        </w:rPr>
        <w:t>, заверенных в установленном законодательстве порядке (приложение 3 к Порядку);</w:t>
      </w:r>
    </w:p>
    <w:p w:rsidR="00323B95" w:rsidRPr="009A0C0C" w:rsidRDefault="00F94AD9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7</w:t>
      </w:r>
      <w:r w:rsidR="00DD74A8" w:rsidRPr="009A0C0C">
        <w:rPr>
          <w:rFonts w:ascii="Liberation Serif" w:hAnsi="Liberation Serif" w:cs="Liberation Serif"/>
        </w:rPr>
        <w:t xml:space="preserve">) </w:t>
      </w:r>
      <w:r w:rsidR="00155C46" w:rsidRPr="009A0C0C">
        <w:rPr>
          <w:rFonts w:ascii="Liberation Serif" w:hAnsi="Liberation Serif" w:cs="Liberation Serif"/>
        </w:rPr>
        <w:t>и</w:t>
      </w:r>
      <w:r w:rsidR="00D02A73" w:rsidRPr="009A0C0C">
        <w:rPr>
          <w:rFonts w:ascii="Liberation Serif" w:hAnsi="Liberation Serif" w:cs="Liberation Serif"/>
        </w:rPr>
        <w:t xml:space="preserve">нформацию о направлениях, реализуемых в текущем году за счёт субсидии на поддержку некоммерческих организаций, осуществляющих деятельность в сфере физической культуры и спорта на территории </w:t>
      </w:r>
      <w:r w:rsidR="00AA4803" w:rsidRPr="009A0C0C">
        <w:rPr>
          <w:rFonts w:ascii="Liberation Serif" w:hAnsi="Liberation Serif" w:cs="Liberation Serif"/>
        </w:rPr>
        <w:t>муниципального</w:t>
      </w:r>
      <w:r w:rsidR="00D02A73" w:rsidRPr="009A0C0C">
        <w:rPr>
          <w:rFonts w:ascii="Liberation Serif" w:hAnsi="Liberation Serif" w:cs="Liberation Serif"/>
        </w:rPr>
        <w:t xml:space="preserve"> округа Первоуральск </w:t>
      </w:r>
      <w:r w:rsidR="00DD74A8" w:rsidRPr="009A0C0C">
        <w:rPr>
          <w:rFonts w:ascii="Liberation Serif" w:hAnsi="Liberation Serif" w:cs="Liberation Serif"/>
        </w:rPr>
        <w:t xml:space="preserve">по форме согласно приложению </w:t>
      </w:r>
      <w:r w:rsidR="00751274" w:rsidRPr="009A0C0C">
        <w:rPr>
          <w:rFonts w:ascii="Liberation Serif" w:hAnsi="Liberation Serif" w:cs="Liberation Serif"/>
        </w:rPr>
        <w:t xml:space="preserve">4 </w:t>
      </w:r>
      <w:r w:rsidR="00DD74A8" w:rsidRPr="009A0C0C">
        <w:rPr>
          <w:rFonts w:ascii="Liberation Serif" w:hAnsi="Liberation Serif" w:cs="Liberation Serif"/>
        </w:rPr>
        <w:t>к настоящему Порядку</w:t>
      </w:r>
      <w:r w:rsidR="00155C46" w:rsidRPr="009A0C0C">
        <w:rPr>
          <w:rFonts w:ascii="Liberation Serif" w:hAnsi="Liberation Serif" w:cs="Liberation Serif"/>
        </w:rPr>
        <w:t>;</w:t>
      </w:r>
      <w:r w:rsidR="00DD74A8" w:rsidRPr="009A0C0C">
        <w:rPr>
          <w:rFonts w:ascii="Liberation Serif" w:hAnsi="Liberation Serif" w:cs="Liberation Serif"/>
        </w:rPr>
        <w:t xml:space="preserve"> </w:t>
      </w:r>
    </w:p>
    <w:p w:rsidR="00B97A3A" w:rsidRPr="009A0C0C" w:rsidRDefault="00B97A3A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Заявку и прилагаемые к ней документы, предоставляются в Управление как на бумажном носителе (прошитые, пронумерованные, заверенные подписью руководителя и печатью организации), так и в электронном виде на адрес электронной почты </w:t>
      </w:r>
      <w:hyperlink r:id="rId12" w:history="1">
        <w:r w:rsidRPr="009A0C0C">
          <w:rPr>
            <w:rStyle w:val="af"/>
            <w:rFonts w:ascii="Liberation Serif" w:hAnsi="Liberation Serif" w:cs="Liberation Serif"/>
            <w:color w:val="auto"/>
          </w:rPr>
          <w:t>sport@prvadm.ru</w:t>
        </w:r>
      </w:hyperlink>
      <w:r w:rsidRPr="009A0C0C">
        <w:rPr>
          <w:rFonts w:ascii="Liberation Serif" w:hAnsi="Liberation Serif" w:cs="Liberation Serif"/>
        </w:rPr>
        <w:t>.</w:t>
      </w:r>
    </w:p>
    <w:p w:rsidR="00657B96" w:rsidRPr="009A0C0C" w:rsidRDefault="00657B96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ab/>
      </w:r>
      <w:r w:rsidR="003C69C6" w:rsidRPr="009A0C0C">
        <w:rPr>
          <w:rFonts w:ascii="Liberation Serif" w:hAnsi="Liberation Serif" w:cs="Liberation Serif"/>
        </w:rPr>
        <w:t>1</w:t>
      </w:r>
      <w:r w:rsidR="00AC2347" w:rsidRPr="009A0C0C">
        <w:rPr>
          <w:rFonts w:ascii="Liberation Serif" w:hAnsi="Liberation Serif" w:cs="Liberation Serif"/>
        </w:rPr>
        <w:t>2</w:t>
      </w:r>
      <w:r w:rsidR="00E42A25" w:rsidRPr="009A0C0C">
        <w:rPr>
          <w:rFonts w:ascii="Liberation Serif" w:hAnsi="Liberation Serif" w:cs="Liberation Serif"/>
        </w:rPr>
        <w:t>.</w:t>
      </w:r>
      <w:r w:rsidR="003C69C6" w:rsidRPr="009A0C0C">
        <w:rPr>
          <w:rFonts w:ascii="Liberation Serif" w:hAnsi="Liberation Serif" w:cs="Liberation Serif"/>
        </w:rPr>
        <w:t>По результатам рассмотрения предоставленных заявок и документов, предусмотренных пункт</w:t>
      </w:r>
      <w:r w:rsidR="00AC2347" w:rsidRPr="009A0C0C">
        <w:rPr>
          <w:rFonts w:ascii="Liberation Serif" w:hAnsi="Liberation Serif" w:cs="Liberation Serif"/>
        </w:rPr>
        <w:t xml:space="preserve">ом </w:t>
      </w:r>
      <w:r w:rsidR="003C69C6" w:rsidRPr="009A0C0C">
        <w:rPr>
          <w:rFonts w:ascii="Liberation Serif" w:hAnsi="Liberation Serif" w:cs="Liberation Serif"/>
        </w:rPr>
        <w:t>1</w:t>
      </w:r>
      <w:r w:rsidR="00AC2347" w:rsidRPr="009A0C0C">
        <w:rPr>
          <w:rFonts w:ascii="Liberation Serif" w:hAnsi="Liberation Serif" w:cs="Liberation Serif"/>
        </w:rPr>
        <w:t>1</w:t>
      </w:r>
      <w:r w:rsidR="003C69C6" w:rsidRPr="009A0C0C">
        <w:rPr>
          <w:rFonts w:ascii="Liberation Serif" w:hAnsi="Liberation Serif" w:cs="Liberation Serif"/>
        </w:rPr>
        <w:t xml:space="preserve"> настоящего Порядка, </w:t>
      </w:r>
      <w:r w:rsidR="00A313A8" w:rsidRPr="009A0C0C">
        <w:rPr>
          <w:rFonts w:ascii="Liberation Serif" w:hAnsi="Liberation Serif" w:cs="Liberation Serif"/>
        </w:rPr>
        <w:t>Комиссия</w:t>
      </w:r>
      <w:r w:rsidR="003C69C6" w:rsidRPr="009A0C0C">
        <w:rPr>
          <w:rFonts w:ascii="Liberation Serif" w:hAnsi="Liberation Serif" w:cs="Liberation Serif"/>
        </w:rPr>
        <w:t xml:space="preserve"> принимает решение о предоставлении или отказе в предоставлении субсидии.</w:t>
      </w:r>
    </w:p>
    <w:p w:rsidR="005A61C2" w:rsidRPr="009A0C0C" w:rsidRDefault="00657B96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ab/>
        <w:t>13.</w:t>
      </w:r>
      <w:r w:rsidR="005A61C2" w:rsidRPr="009A0C0C">
        <w:rPr>
          <w:rFonts w:ascii="Liberation Serif" w:hAnsi="Liberation Serif" w:cs="Liberation Serif"/>
        </w:rPr>
        <w:t xml:space="preserve">Расчет объема субсидии некоммерческим организациям, прошедшим </w:t>
      </w:r>
      <w:r w:rsidR="00A313A8" w:rsidRPr="009A0C0C">
        <w:rPr>
          <w:rFonts w:ascii="Liberation Serif" w:hAnsi="Liberation Serif" w:cs="Liberation Serif"/>
        </w:rPr>
        <w:t>О</w:t>
      </w:r>
      <w:r w:rsidR="005A61C2" w:rsidRPr="009A0C0C">
        <w:rPr>
          <w:rFonts w:ascii="Liberation Serif" w:hAnsi="Liberation Serif" w:cs="Liberation Serif"/>
        </w:rPr>
        <w:t>тбор, осуществляется по следующей методике: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1) определение количества баллов по </w:t>
      </w:r>
      <w:r w:rsidR="00A27403" w:rsidRPr="009A0C0C">
        <w:rPr>
          <w:rFonts w:ascii="Liberation Serif" w:hAnsi="Liberation Serif" w:cs="Liberation Serif"/>
        </w:rPr>
        <w:t xml:space="preserve">фактическим </w:t>
      </w:r>
      <w:r w:rsidRPr="009A0C0C">
        <w:rPr>
          <w:rFonts w:ascii="Liberation Serif" w:hAnsi="Liberation Serif" w:cs="Liberation Serif"/>
        </w:rPr>
        <w:t>показателям деятельности некоммерческой организации в сфере физической культуры и спорта</w:t>
      </w:r>
      <w:r w:rsidR="00A313A8" w:rsidRPr="009A0C0C">
        <w:rPr>
          <w:rFonts w:ascii="Liberation Serif" w:hAnsi="Liberation Serif" w:cs="Liberation Serif"/>
        </w:rPr>
        <w:t xml:space="preserve"> за предыдущий год</w:t>
      </w:r>
      <w:r w:rsidRPr="009A0C0C">
        <w:rPr>
          <w:rFonts w:ascii="Liberation Serif" w:hAnsi="Liberation Serif" w:cs="Liberation Serif"/>
        </w:rPr>
        <w:t>, согласно приложения 3 к Порядку;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2) расчет стоимости 1 балла, исходя из общего количества </w:t>
      </w:r>
      <w:proofErr w:type="gramStart"/>
      <w:r w:rsidRPr="009A0C0C">
        <w:rPr>
          <w:rFonts w:ascii="Liberation Serif" w:hAnsi="Liberation Serif" w:cs="Liberation Serif"/>
        </w:rPr>
        <w:t>баллов</w:t>
      </w:r>
      <w:proofErr w:type="gramEnd"/>
      <w:r w:rsidRPr="009A0C0C">
        <w:rPr>
          <w:rFonts w:ascii="Liberation Serif" w:hAnsi="Liberation Serif" w:cs="Liberation Serif"/>
        </w:rPr>
        <w:t xml:space="preserve"> набранных всеми организациями в пределах лимита бюджетных обязател</w:t>
      </w:r>
      <w:r w:rsidR="008E4791" w:rsidRPr="009A0C0C">
        <w:rPr>
          <w:rFonts w:ascii="Liberation Serif" w:hAnsi="Liberation Serif" w:cs="Liberation Serif"/>
        </w:rPr>
        <w:t>ьств на предоставление субсидий: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9A0C0C">
        <w:rPr>
          <w:rFonts w:ascii="Liberation Serif" w:hAnsi="Liberation Serif" w:cs="Liberation Serif"/>
        </w:rPr>
        <w:t>Рстб</w:t>
      </w:r>
      <w:proofErr w:type="spellEnd"/>
      <w:proofErr w:type="gramStart"/>
      <w:r w:rsidRPr="009A0C0C">
        <w:rPr>
          <w:rFonts w:ascii="Liberation Serif" w:hAnsi="Liberation Serif" w:cs="Liberation Serif"/>
        </w:rPr>
        <w:t>=(</w:t>
      </w:r>
      <w:proofErr w:type="gramEnd"/>
      <w:r w:rsidRPr="009A0C0C">
        <w:rPr>
          <w:rFonts w:ascii="Liberation Serif" w:hAnsi="Liberation Serif" w:cs="Liberation Serif"/>
        </w:rPr>
        <w:t xml:space="preserve">ЛБО / </w:t>
      </w:r>
      <w:proofErr w:type="spellStart"/>
      <w:r w:rsidRPr="009A0C0C">
        <w:rPr>
          <w:rFonts w:ascii="Liberation Serif" w:hAnsi="Liberation Serif" w:cs="Liberation Serif"/>
        </w:rPr>
        <w:t>Окб</w:t>
      </w:r>
      <w:proofErr w:type="spellEnd"/>
      <w:r w:rsidRPr="009A0C0C">
        <w:rPr>
          <w:rFonts w:ascii="Liberation Serif" w:hAnsi="Liberation Serif" w:cs="Liberation Serif"/>
        </w:rPr>
        <w:t xml:space="preserve">), где 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9A0C0C">
        <w:rPr>
          <w:rFonts w:ascii="Liberation Serif" w:hAnsi="Liberation Serif" w:cs="Liberation Serif"/>
        </w:rPr>
        <w:t>Рстб</w:t>
      </w:r>
      <w:proofErr w:type="spellEnd"/>
      <w:r w:rsidRPr="009A0C0C">
        <w:rPr>
          <w:rFonts w:ascii="Liberation Serif" w:hAnsi="Liberation Serif" w:cs="Liberation Serif"/>
        </w:rPr>
        <w:t xml:space="preserve"> – размер стоимости 1 балла;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ЛБО - лимит бюджетных обязательств на соответствующий финансовый год на   поддержку некоммерческих организаций, осуществляющих деятельность в сфере физической культуры и спорта на территории </w:t>
      </w:r>
      <w:r w:rsidR="00AA4803" w:rsidRPr="009A0C0C">
        <w:rPr>
          <w:rFonts w:ascii="Liberation Serif" w:hAnsi="Liberation Serif" w:cs="Liberation Serif"/>
        </w:rPr>
        <w:t>муниципального</w:t>
      </w:r>
      <w:r w:rsidRPr="009A0C0C">
        <w:rPr>
          <w:rFonts w:ascii="Liberation Serif" w:hAnsi="Liberation Serif" w:cs="Liberation Serif"/>
        </w:rPr>
        <w:t xml:space="preserve"> округа Первоуральск;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9A0C0C">
        <w:rPr>
          <w:rFonts w:ascii="Liberation Serif" w:hAnsi="Liberation Serif" w:cs="Liberation Serif"/>
        </w:rPr>
        <w:t>Окб</w:t>
      </w:r>
      <w:proofErr w:type="spellEnd"/>
      <w:r w:rsidRPr="009A0C0C">
        <w:rPr>
          <w:rFonts w:ascii="Liberation Serif" w:hAnsi="Liberation Serif" w:cs="Liberation Serif"/>
        </w:rPr>
        <w:t>-общее количество баллов по всем организациям прошедших отбор.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В результате расчета полученная сумма округляется после запятой до сотых.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3)</w:t>
      </w:r>
      <w:r w:rsidR="008E4791" w:rsidRPr="009A0C0C">
        <w:rPr>
          <w:rFonts w:ascii="Liberation Serif" w:hAnsi="Liberation Serif" w:cs="Liberation Serif"/>
        </w:rPr>
        <w:t xml:space="preserve"> </w:t>
      </w:r>
      <w:r w:rsidRPr="009A0C0C">
        <w:rPr>
          <w:rFonts w:ascii="Liberation Serif" w:hAnsi="Liberation Serif" w:cs="Liberation Serif"/>
        </w:rPr>
        <w:t>распределение субсидий межд</w:t>
      </w:r>
      <w:r w:rsidR="008E4791" w:rsidRPr="009A0C0C">
        <w:rPr>
          <w:rFonts w:ascii="Liberation Serif" w:hAnsi="Liberation Serif" w:cs="Liberation Serif"/>
        </w:rPr>
        <w:t>у некоммерческими организациями: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9A0C0C">
        <w:rPr>
          <w:rFonts w:ascii="Liberation Serif" w:hAnsi="Liberation Serif" w:cs="Liberation Serif"/>
        </w:rPr>
        <w:t>Рс</w:t>
      </w:r>
      <w:proofErr w:type="spellEnd"/>
      <w:r w:rsidRPr="009A0C0C">
        <w:rPr>
          <w:rFonts w:ascii="Liberation Serif" w:hAnsi="Liberation Serif" w:cs="Liberation Serif"/>
        </w:rPr>
        <w:t xml:space="preserve"> = (</w:t>
      </w:r>
      <w:proofErr w:type="spellStart"/>
      <w:r w:rsidRPr="009A0C0C">
        <w:rPr>
          <w:rFonts w:ascii="Liberation Serif" w:hAnsi="Liberation Serif" w:cs="Liberation Serif"/>
        </w:rPr>
        <w:t>Рстб</w:t>
      </w:r>
      <w:proofErr w:type="spellEnd"/>
      <w:r w:rsidRPr="009A0C0C">
        <w:rPr>
          <w:rFonts w:ascii="Liberation Serif" w:hAnsi="Liberation Serif" w:cs="Liberation Serif"/>
        </w:rPr>
        <w:t xml:space="preserve"> </w:t>
      </w:r>
      <w:proofErr w:type="gramStart"/>
      <w:r w:rsidRPr="009A0C0C">
        <w:rPr>
          <w:rFonts w:ascii="Liberation Serif" w:hAnsi="Liberation Serif" w:cs="Liberation Serif"/>
        </w:rPr>
        <w:t>х  Кб</w:t>
      </w:r>
      <w:proofErr w:type="gramEnd"/>
      <w:r w:rsidRPr="009A0C0C">
        <w:rPr>
          <w:rFonts w:ascii="Liberation Serif" w:hAnsi="Liberation Serif" w:cs="Liberation Serif"/>
        </w:rPr>
        <w:t>), где: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9A0C0C">
        <w:rPr>
          <w:rFonts w:ascii="Liberation Serif" w:hAnsi="Liberation Serif" w:cs="Liberation Serif"/>
        </w:rPr>
        <w:t>Рс</w:t>
      </w:r>
      <w:proofErr w:type="spellEnd"/>
      <w:r w:rsidRPr="009A0C0C">
        <w:rPr>
          <w:rFonts w:ascii="Liberation Serif" w:hAnsi="Liberation Serif" w:cs="Liberation Serif"/>
        </w:rPr>
        <w:t xml:space="preserve"> - размер субсидии на поддержку некоммерческой организации;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9A0C0C">
        <w:rPr>
          <w:rFonts w:ascii="Liberation Serif" w:hAnsi="Liberation Serif" w:cs="Liberation Serif"/>
        </w:rPr>
        <w:t>Рстб</w:t>
      </w:r>
      <w:proofErr w:type="spellEnd"/>
      <w:r w:rsidRPr="009A0C0C">
        <w:rPr>
          <w:rFonts w:ascii="Liberation Serif" w:hAnsi="Liberation Serif" w:cs="Liberation Serif"/>
        </w:rPr>
        <w:t xml:space="preserve"> – размер стоимости 1 балла;</w:t>
      </w:r>
    </w:p>
    <w:p w:rsidR="005A61C2" w:rsidRPr="00EB0865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Кб-количество баллов по показателям деятельности некоммерческой организации</w:t>
      </w:r>
      <w:r w:rsidR="00A313A8" w:rsidRPr="009A0C0C">
        <w:rPr>
          <w:rFonts w:ascii="Liberation Serif" w:hAnsi="Liberation Serif" w:cs="Liberation Serif"/>
        </w:rPr>
        <w:t xml:space="preserve"> </w:t>
      </w:r>
      <w:r w:rsidR="00A313A8" w:rsidRPr="009A0C0C">
        <w:rPr>
          <w:rFonts w:ascii="Liberation Serif" w:hAnsi="Liberation Serif" w:cs="Liberation Serif"/>
          <w:color w:val="FF0000"/>
        </w:rPr>
        <w:t xml:space="preserve">за </w:t>
      </w:r>
      <w:r w:rsidR="00A313A8" w:rsidRPr="00EB0865">
        <w:rPr>
          <w:rFonts w:ascii="Liberation Serif" w:hAnsi="Liberation Serif" w:cs="Liberation Serif"/>
        </w:rPr>
        <w:t>предыдущий год</w:t>
      </w:r>
      <w:r w:rsidRPr="00EB0865">
        <w:rPr>
          <w:rFonts w:ascii="Liberation Serif" w:hAnsi="Liberation Serif" w:cs="Liberation Serif"/>
        </w:rPr>
        <w:t>.</w:t>
      </w:r>
    </w:p>
    <w:p w:rsidR="005A61C2" w:rsidRPr="009A0C0C" w:rsidRDefault="00BC27FF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ab/>
      </w:r>
      <w:r w:rsidR="005A61C2" w:rsidRPr="009A0C0C">
        <w:rPr>
          <w:rFonts w:ascii="Liberation Serif" w:hAnsi="Liberation Serif" w:cs="Liberation Serif"/>
        </w:rPr>
        <w:t>В результате расчета полученная сумма округляется до тысяч.</w:t>
      </w:r>
    </w:p>
    <w:p w:rsidR="005A61C2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Если общая сумма, за счет округления, при распределении субсидии окажется меньше </w:t>
      </w:r>
      <w:r w:rsidR="00654D95" w:rsidRPr="009A0C0C">
        <w:rPr>
          <w:rFonts w:ascii="Liberation Serif" w:hAnsi="Liberation Serif" w:cs="Liberation Serif"/>
        </w:rPr>
        <w:t xml:space="preserve">или больше </w:t>
      </w:r>
      <w:r w:rsidRPr="009A0C0C">
        <w:rPr>
          <w:rFonts w:ascii="Liberation Serif" w:hAnsi="Liberation Serif" w:cs="Liberation Serif"/>
        </w:rPr>
        <w:t xml:space="preserve">лимита бюджетных обязательств на соответствующий финансовый год, </w:t>
      </w:r>
      <w:r w:rsidRPr="009A0C0C">
        <w:rPr>
          <w:rFonts w:ascii="Liberation Serif" w:hAnsi="Liberation Serif" w:cs="Liberation Serif"/>
        </w:rPr>
        <w:lastRenderedPageBreak/>
        <w:t xml:space="preserve">то оставшаяся сумма распределяется </w:t>
      </w:r>
      <w:r w:rsidR="00654D95" w:rsidRPr="009A0C0C">
        <w:rPr>
          <w:rFonts w:ascii="Liberation Serif" w:hAnsi="Liberation Serif" w:cs="Liberation Serif"/>
        </w:rPr>
        <w:t>на</w:t>
      </w:r>
      <w:r w:rsidRPr="009A0C0C">
        <w:rPr>
          <w:rFonts w:ascii="Liberation Serif" w:hAnsi="Liberation Serif" w:cs="Liberation Serif"/>
        </w:rPr>
        <w:t xml:space="preserve"> некоммерческ</w:t>
      </w:r>
      <w:r w:rsidR="00654D95" w:rsidRPr="009A0C0C">
        <w:rPr>
          <w:rFonts w:ascii="Liberation Serif" w:hAnsi="Liberation Serif" w:cs="Liberation Serif"/>
        </w:rPr>
        <w:t xml:space="preserve">ую </w:t>
      </w:r>
      <w:r w:rsidRPr="009A0C0C">
        <w:rPr>
          <w:rFonts w:ascii="Liberation Serif" w:hAnsi="Liberation Serif" w:cs="Liberation Serif"/>
        </w:rPr>
        <w:t>организаци</w:t>
      </w:r>
      <w:r w:rsidR="00654D95" w:rsidRPr="009A0C0C">
        <w:rPr>
          <w:rFonts w:ascii="Liberation Serif" w:hAnsi="Liberation Serif" w:cs="Liberation Serif"/>
        </w:rPr>
        <w:t>ю</w:t>
      </w:r>
      <w:r w:rsidRPr="009A0C0C">
        <w:rPr>
          <w:rFonts w:ascii="Liberation Serif" w:hAnsi="Liberation Serif" w:cs="Liberation Serif"/>
        </w:rPr>
        <w:t xml:space="preserve"> набравш</w:t>
      </w:r>
      <w:r w:rsidR="00654D95" w:rsidRPr="009A0C0C">
        <w:rPr>
          <w:rFonts w:ascii="Liberation Serif" w:hAnsi="Liberation Serif" w:cs="Liberation Serif"/>
        </w:rPr>
        <w:t xml:space="preserve">ую </w:t>
      </w:r>
      <w:r w:rsidRPr="00EB0865">
        <w:rPr>
          <w:rFonts w:ascii="Liberation Serif" w:hAnsi="Liberation Serif" w:cs="Liberation Serif"/>
        </w:rPr>
        <w:t xml:space="preserve">наибольшее </w:t>
      </w:r>
      <w:r w:rsidRPr="009A0C0C">
        <w:rPr>
          <w:rFonts w:ascii="Liberation Serif" w:hAnsi="Liberation Serif" w:cs="Liberation Serif"/>
        </w:rPr>
        <w:t>количество баллов.</w:t>
      </w:r>
    </w:p>
    <w:p w:rsidR="003C69C6" w:rsidRPr="009A0C0C" w:rsidRDefault="005A61C2" w:rsidP="00396AA2">
      <w:pPr>
        <w:tabs>
          <w:tab w:val="left" w:pos="763"/>
          <w:tab w:val="left" w:pos="981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Решение </w:t>
      </w:r>
      <w:r w:rsidR="00033F08" w:rsidRPr="009A0C0C">
        <w:rPr>
          <w:rFonts w:ascii="Liberation Serif" w:hAnsi="Liberation Serif" w:cs="Liberation Serif"/>
        </w:rPr>
        <w:t>Комиссии</w:t>
      </w:r>
      <w:r w:rsidRPr="009A0C0C">
        <w:rPr>
          <w:rFonts w:ascii="Liberation Serif" w:hAnsi="Liberation Serif" w:cs="Liberation Serif"/>
        </w:rPr>
        <w:t xml:space="preserve"> оформляется протоколом.</w:t>
      </w:r>
    </w:p>
    <w:p w:rsidR="00591D59" w:rsidRPr="009A0C0C" w:rsidRDefault="00C97823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ab/>
      </w:r>
      <w:r w:rsidR="008E4791" w:rsidRPr="009A0C0C">
        <w:rPr>
          <w:rFonts w:ascii="Liberation Serif" w:hAnsi="Liberation Serif" w:cs="Liberation Serif"/>
        </w:rPr>
        <w:t>14</w:t>
      </w:r>
      <w:r w:rsidR="001803CA" w:rsidRPr="009A0C0C">
        <w:rPr>
          <w:rFonts w:ascii="Liberation Serif" w:hAnsi="Liberation Serif" w:cs="Liberation Serif"/>
        </w:rPr>
        <w:t>.</w:t>
      </w:r>
      <w:r w:rsidR="002B1435" w:rsidRPr="009A0C0C">
        <w:rPr>
          <w:rFonts w:ascii="Liberation Serif" w:hAnsi="Liberation Serif" w:cs="Liberation Serif"/>
        </w:rPr>
        <w:t xml:space="preserve"> Извещение о проведении </w:t>
      </w:r>
      <w:r w:rsidR="00033F08" w:rsidRPr="009A0C0C">
        <w:rPr>
          <w:rFonts w:ascii="Liberation Serif" w:hAnsi="Liberation Serif" w:cs="Liberation Serif"/>
        </w:rPr>
        <w:t>О</w:t>
      </w:r>
      <w:r w:rsidR="002B1435" w:rsidRPr="009A0C0C">
        <w:rPr>
          <w:rFonts w:ascii="Liberation Serif" w:hAnsi="Liberation Serif" w:cs="Liberation Serif"/>
        </w:rPr>
        <w:t xml:space="preserve">тбора заявок на получение субсидии из местного бюджета размещается Администрацией </w:t>
      </w:r>
      <w:r w:rsidR="00BC27FF" w:rsidRPr="009A0C0C">
        <w:rPr>
          <w:rFonts w:ascii="Liberation Serif" w:hAnsi="Liberation Serif" w:cs="Liberation Serif"/>
        </w:rPr>
        <w:t>муниципального</w:t>
      </w:r>
      <w:r w:rsidR="009F0F2E" w:rsidRPr="009A0C0C">
        <w:rPr>
          <w:rFonts w:ascii="Liberation Serif" w:hAnsi="Liberation Serif" w:cs="Liberation Serif"/>
        </w:rPr>
        <w:t xml:space="preserve"> округа Первоуральск </w:t>
      </w:r>
      <w:r w:rsidR="002B1435" w:rsidRPr="009A0C0C">
        <w:rPr>
          <w:rFonts w:ascii="Liberation Serif" w:hAnsi="Liberation Serif" w:cs="Liberation Serif"/>
        </w:rPr>
        <w:t xml:space="preserve">на официальном сайте </w:t>
      </w:r>
      <w:r w:rsidR="00BC27FF" w:rsidRPr="009A0C0C">
        <w:rPr>
          <w:rFonts w:ascii="Liberation Serif" w:hAnsi="Liberation Serif" w:cs="Liberation Serif"/>
        </w:rPr>
        <w:t>муниципального</w:t>
      </w:r>
      <w:r w:rsidR="002B1435" w:rsidRPr="009A0C0C">
        <w:rPr>
          <w:rFonts w:ascii="Liberation Serif" w:hAnsi="Liberation Serif" w:cs="Liberation Serif"/>
        </w:rPr>
        <w:t xml:space="preserve"> округа Первоуральск (www.prvadm.ru) в сети «Интернет» (далее – сайт Администрации) в разделе «Спорт» и содержит следующую информацию:</w:t>
      </w:r>
    </w:p>
    <w:p w:rsidR="00591D59" w:rsidRPr="009A0C0C" w:rsidRDefault="00591D59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1) сроки проведения отбора (дату и время начала и окончания подачи заявок и документов, указанных в пункте 11 настоящего Порядка);</w:t>
      </w:r>
    </w:p>
    <w:p w:rsidR="00591D59" w:rsidRPr="009A0C0C" w:rsidRDefault="00591D59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2) наименование, место нахождения, почтовый адрес, адрес электронной почты Администрации муниципального округа Первоуральск;</w:t>
      </w:r>
    </w:p>
    <w:p w:rsidR="008E5C26" w:rsidRPr="009A0C0C" w:rsidRDefault="00591D59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3) критерии Отбора, которым должна соответствовать некоммерческая </w:t>
      </w:r>
      <w:proofErr w:type="gramStart"/>
      <w:r w:rsidRPr="009A0C0C">
        <w:rPr>
          <w:rFonts w:ascii="Liberation Serif" w:hAnsi="Liberation Serif" w:cs="Liberation Serif"/>
        </w:rPr>
        <w:t>организация  на</w:t>
      </w:r>
      <w:proofErr w:type="gramEnd"/>
      <w:r w:rsidRPr="009A0C0C">
        <w:rPr>
          <w:rFonts w:ascii="Liberation Serif" w:hAnsi="Liberation Serif" w:cs="Liberation Serif"/>
        </w:rPr>
        <w:t xml:space="preserve"> дату подачи заявки, и перечень документов, представляемых некоммерческой организацией для подтверждения соответствия указанным критериям;</w:t>
      </w:r>
    </w:p>
    <w:p w:rsidR="00102C2F" w:rsidRPr="009A0C0C" w:rsidRDefault="00102C2F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4) категории получателей субсидий</w:t>
      </w:r>
      <w:r w:rsidR="00FD538E" w:rsidRPr="009A0C0C">
        <w:rPr>
          <w:rFonts w:ascii="Liberation Serif" w:hAnsi="Liberation Serif" w:cs="Liberation Serif"/>
        </w:rPr>
        <w:t>;</w:t>
      </w:r>
    </w:p>
    <w:p w:rsidR="00102C2F" w:rsidRPr="009A0C0C" w:rsidRDefault="00102C2F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5) цель предоставления субсидии в рамках направлений (в соответствии с п. 3,4 данного Порядка);</w:t>
      </w:r>
    </w:p>
    <w:p w:rsidR="000D0B5B" w:rsidRPr="009A0C0C" w:rsidRDefault="00102C2F" w:rsidP="00396AA2">
      <w:pPr>
        <w:ind w:firstLine="709"/>
        <w:jc w:val="both"/>
        <w:rPr>
          <w:rFonts w:ascii="Liberation Serif" w:eastAsiaTheme="minorEastAsia" w:hAnsi="Liberation Serif" w:cs="Liberation Serif"/>
        </w:rPr>
      </w:pPr>
      <w:r w:rsidRPr="009A0C0C">
        <w:rPr>
          <w:rFonts w:ascii="Liberation Serif" w:eastAsiaTheme="minorEastAsia" w:hAnsi="Liberation Serif" w:cs="Liberation Serif"/>
        </w:rPr>
        <w:t>6</w:t>
      </w:r>
      <w:r w:rsidR="000D0B5B" w:rsidRPr="009A0C0C">
        <w:rPr>
          <w:rFonts w:ascii="Liberation Serif" w:eastAsiaTheme="minorEastAsia" w:hAnsi="Liberation Serif" w:cs="Liberation Serif"/>
        </w:rPr>
        <w:t>) результат предоставления субсидии, а также целевые показатели</w:t>
      </w:r>
      <w:r w:rsidR="00591D59" w:rsidRPr="009A0C0C">
        <w:rPr>
          <w:rFonts w:ascii="Liberation Serif" w:eastAsiaTheme="minorEastAsia" w:hAnsi="Liberation Serif" w:cs="Liberation Serif"/>
        </w:rPr>
        <w:t xml:space="preserve"> для достижения результата</w:t>
      </w:r>
      <w:r w:rsidR="000D0B5B" w:rsidRPr="009A0C0C">
        <w:rPr>
          <w:rFonts w:ascii="Liberation Serif" w:eastAsiaTheme="minorEastAsia" w:hAnsi="Liberation Serif" w:cs="Liberation Serif"/>
        </w:rPr>
        <w:t>;</w:t>
      </w:r>
    </w:p>
    <w:p w:rsidR="008E5C26" w:rsidRPr="009A0C0C" w:rsidRDefault="00102C2F" w:rsidP="00396AA2">
      <w:pPr>
        <w:ind w:firstLine="709"/>
        <w:jc w:val="both"/>
        <w:rPr>
          <w:rFonts w:ascii="Liberation Serif" w:eastAsiaTheme="minorEastAsia" w:hAnsi="Liberation Serif" w:cs="Liberation Serif"/>
        </w:rPr>
      </w:pPr>
      <w:r w:rsidRPr="009A0C0C">
        <w:rPr>
          <w:rFonts w:ascii="Liberation Serif" w:eastAsiaTheme="minorEastAsia" w:hAnsi="Liberation Serif" w:cs="Liberation Serif"/>
        </w:rPr>
        <w:t>7</w:t>
      </w:r>
      <w:r w:rsidR="008E5C26" w:rsidRPr="009A0C0C">
        <w:rPr>
          <w:rFonts w:ascii="Liberation Serif" w:eastAsiaTheme="minorEastAsia" w:hAnsi="Liberation Serif" w:cs="Liberation Serif"/>
        </w:rPr>
        <w:t>)</w:t>
      </w:r>
      <w:r w:rsidRPr="009A0C0C">
        <w:rPr>
          <w:rFonts w:ascii="Liberation Serif" w:hAnsi="Liberation Serif"/>
        </w:rPr>
        <w:t xml:space="preserve"> </w:t>
      </w:r>
      <w:r w:rsidRPr="009A0C0C">
        <w:rPr>
          <w:rFonts w:ascii="Liberation Serif" w:eastAsiaTheme="minorEastAsia" w:hAnsi="Liberation Serif" w:cs="Liberation Serif"/>
        </w:rPr>
        <w:t>порядок подачи участниками отбора заявок и требования, предъявляемые к форме и содержанию заявок;</w:t>
      </w:r>
    </w:p>
    <w:p w:rsidR="00102C2F" w:rsidRPr="009A0C0C" w:rsidRDefault="00102C2F" w:rsidP="00396AA2">
      <w:pPr>
        <w:ind w:firstLine="709"/>
        <w:jc w:val="both"/>
        <w:rPr>
          <w:rFonts w:ascii="Liberation Serif" w:eastAsiaTheme="minorEastAsia" w:hAnsi="Liberation Serif" w:cs="Liberation Serif"/>
        </w:rPr>
      </w:pPr>
      <w:r w:rsidRPr="009A0C0C">
        <w:rPr>
          <w:rFonts w:ascii="Liberation Serif" w:eastAsiaTheme="minorEastAsia" w:hAnsi="Liberation Serif" w:cs="Liberation Serif"/>
        </w:rPr>
        <w:t>8) основания для отказа в предоставлении субсидии;</w:t>
      </w:r>
    </w:p>
    <w:p w:rsidR="00FD538E" w:rsidRPr="009A0C0C" w:rsidRDefault="00FD538E" w:rsidP="00396AA2">
      <w:pPr>
        <w:ind w:firstLine="709"/>
        <w:jc w:val="both"/>
        <w:rPr>
          <w:rFonts w:ascii="Liberation Serif" w:eastAsiaTheme="minorEastAsia" w:hAnsi="Liberation Serif" w:cs="Liberation Serif"/>
        </w:rPr>
      </w:pPr>
      <w:r w:rsidRPr="009A0C0C">
        <w:rPr>
          <w:rFonts w:ascii="Liberation Serif" w:eastAsiaTheme="minorEastAsia" w:hAnsi="Liberation Serif" w:cs="Liberation Serif"/>
        </w:rPr>
        <w:t>9)</w:t>
      </w:r>
      <w:r w:rsidR="001C321C" w:rsidRPr="009A0C0C">
        <w:rPr>
          <w:rFonts w:ascii="Liberation Serif" w:hAnsi="Liberation Serif"/>
        </w:rPr>
        <w:t xml:space="preserve"> </w:t>
      </w:r>
      <w:r w:rsidR="001C321C" w:rsidRPr="009A0C0C">
        <w:rPr>
          <w:rFonts w:ascii="Liberation Serif" w:eastAsiaTheme="minorEastAsia" w:hAnsi="Liberation Serif" w:cs="Liberation Serif"/>
        </w:rPr>
        <w:t xml:space="preserve">объем распределяемой субсидии в рамках </w:t>
      </w:r>
      <w:r w:rsidR="00396AA2" w:rsidRPr="009A0C0C">
        <w:rPr>
          <w:rFonts w:ascii="Liberation Serif" w:eastAsiaTheme="minorEastAsia" w:hAnsi="Liberation Serif" w:cs="Liberation Serif"/>
        </w:rPr>
        <w:t>О</w:t>
      </w:r>
      <w:r w:rsidR="001C321C" w:rsidRPr="009A0C0C">
        <w:rPr>
          <w:rFonts w:ascii="Liberation Serif" w:eastAsiaTheme="minorEastAsia" w:hAnsi="Liberation Serif" w:cs="Liberation Serif"/>
        </w:rPr>
        <w:t>тбора, порядок расчета размера субсидии, установленный настоящим Порядком;</w:t>
      </w:r>
    </w:p>
    <w:p w:rsidR="00102C2F" w:rsidRPr="009A0C0C" w:rsidRDefault="002F204D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10</w:t>
      </w:r>
      <w:r w:rsidR="00102C2F" w:rsidRPr="009A0C0C">
        <w:rPr>
          <w:rFonts w:ascii="Liberation Serif" w:hAnsi="Liberation Serif" w:cs="Liberation Serif"/>
        </w:rPr>
        <w:t>) срок</w:t>
      </w:r>
      <w:r w:rsidR="00987EFC" w:rsidRPr="009A0C0C">
        <w:rPr>
          <w:rFonts w:ascii="Liberation Serif" w:hAnsi="Liberation Serif" w:cs="Liberation Serif"/>
        </w:rPr>
        <w:t xml:space="preserve">, в течение которого победители </w:t>
      </w:r>
      <w:r w:rsidR="00396AA2" w:rsidRPr="009A0C0C">
        <w:rPr>
          <w:rFonts w:ascii="Liberation Serif" w:hAnsi="Liberation Serif" w:cs="Liberation Serif"/>
        </w:rPr>
        <w:t>О</w:t>
      </w:r>
      <w:r w:rsidR="00987EFC" w:rsidRPr="009A0C0C">
        <w:rPr>
          <w:rFonts w:ascii="Liberation Serif" w:hAnsi="Liberation Serif" w:cs="Liberation Serif"/>
        </w:rPr>
        <w:t>тбора долж</w:t>
      </w:r>
      <w:r w:rsidR="00102C2F" w:rsidRPr="009A0C0C">
        <w:rPr>
          <w:rFonts w:ascii="Liberation Serif" w:hAnsi="Liberation Serif" w:cs="Liberation Serif"/>
        </w:rPr>
        <w:t>н</w:t>
      </w:r>
      <w:r w:rsidR="00987EFC" w:rsidRPr="009A0C0C">
        <w:rPr>
          <w:rFonts w:ascii="Liberation Serif" w:hAnsi="Liberation Serif" w:cs="Liberation Serif"/>
        </w:rPr>
        <w:t>ы</w:t>
      </w:r>
      <w:r w:rsidR="00102C2F" w:rsidRPr="009A0C0C">
        <w:rPr>
          <w:rFonts w:ascii="Liberation Serif" w:hAnsi="Liberation Serif" w:cs="Liberation Serif"/>
        </w:rPr>
        <w:t xml:space="preserve"> подписать соглашение</w:t>
      </w:r>
      <w:r w:rsidR="008E5E00" w:rsidRPr="009A0C0C">
        <w:rPr>
          <w:rFonts w:ascii="Liberation Serif" w:hAnsi="Liberation Serif"/>
        </w:rPr>
        <w:t xml:space="preserve"> </w:t>
      </w:r>
      <w:r w:rsidR="008E5E00" w:rsidRPr="009A0C0C">
        <w:rPr>
          <w:rFonts w:ascii="Liberation Serif" w:hAnsi="Liberation Serif" w:cs="Liberation Serif"/>
        </w:rPr>
        <w:t>о предоставлении субсидий</w:t>
      </w:r>
      <w:r w:rsidR="00102C2F" w:rsidRPr="009A0C0C">
        <w:rPr>
          <w:rFonts w:ascii="Liberation Serif" w:hAnsi="Liberation Serif" w:cs="Liberation Serif"/>
        </w:rPr>
        <w:t>;</w:t>
      </w:r>
    </w:p>
    <w:p w:rsidR="008E5E00" w:rsidRPr="009A0C0C" w:rsidRDefault="008E5E00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11) условия признания победителей Отбора уклонивши</w:t>
      </w:r>
      <w:r w:rsidR="000E35D6" w:rsidRPr="009A0C0C">
        <w:rPr>
          <w:rFonts w:ascii="Liberation Serif" w:hAnsi="Liberation Serif" w:cs="Liberation Serif"/>
        </w:rPr>
        <w:t xml:space="preserve">мся от заключения </w:t>
      </w:r>
      <w:r w:rsidRPr="009A0C0C">
        <w:rPr>
          <w:rFonts w:ascii="Liberation Serif" w:hAnsi="Liberation Serif" w:cs="Liberation Serif"/>
        </w:rPr>
        <w:t>соглашения о предоставлении субсидий;</w:t>
      </w:r>
    </w:p>
    <w:p w:rsidR="00953C1D" w:rsidRPr="009A0C0C" w:rsidRDefault="00953C1D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8E5E00" w:rsidRPr="009A0C0C">
        <w:rPr>
          <w:rFonts w:ascii="Liberation Serif" w:hAnsi="Liberation Serif" w:cs="Liberation Serif"/>
        </w:rPr>
        <w:t>2</w:t>
      </w:r>
      <w:r w:rsidRPr="009A0C0C">
        <w:rPr>
          <w:rFonts w:ascii="Liberation Serif" w:hAnsi="Liberation Serif" w:cs="Liberation Serif"/>
        </w:rPr>
        <w:t>) основания для возврата субсидии;</w:t>
      </w:r>
    </w:p>
    <w:p w:rsidR="00102C2F" w:rsidRPr="009A0C0C" w:rsidRDefault="00102C2F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8E5E00" w:rsidRPr="009A0C0C">
        <w:rPr>
          <w:rFonts w:ascii="Liberation Serif" w:hAnsi="Liberation Serif" w:cs="Liberation Serif"/>
        </w:rPr>
        <w:t>3</w:t>
      </w:r>
      <w:r w:rsidRPr="009A0C0C">
        <w:rPr>
          <w:rFonts w:ascii="Liberation Serif" w:hAnsi="Liberation Serif" w:cs="Liberation Serif"/>
        </w:rPr>
        <w:t xml:space="preserve">) дату размещения результатов </w:t>
      </w:r>
      <w:r w:rsidR="00396AA2" w:rsidRPr="009A0C0C">
        <w:rPr>
          <w:rFonts w:ascii="Liberation Serif" w:hAnsi="Liberation Serif" w:cs="Liberation Serif"/>
        </w:rPr>
        <w:t>О</w:t>
      </w:r>
      <w:r w:rsidRPr="009A0C0C">
        <w:rPr>
          <w:rFonts w:ascii="Liberation Serif" w:hAnsi="Liberation Serif" w:cs="Liberation Serif"/>
        </w:rPr>
        <w:t xml:space="preserve">тбора </w:t>
      </w:r>
      <w:r w:rsidR="008E5E00" w:rsidRPr="009A0C0C">
        <w:rPr>
          <w:rFonts w:ascii="Liberation Serif" w:hAnsi="Liberation Serif" w:cs="Liberation Serif"/>
        </w:rPr>
        <w:t>на едином портале, а также на официальном сайте Администрации муниципального округа Первоуральск в сети "Интернет" (не позднее 14-го календарного дня, следующего за днем определения победителей Отбора)</w:t>
      </w:r>
      <w:r w:rsidRPr="009A0C0C">
        <w:rPr>
          <w:rFonts w:ascii="Liberation Serif" w:hAnsi="Liberation Serif" w:cs="Liberation Serif"/>
        </w:rPr>
        <w:t>;</w:t>
      </w:r>
    </w:p>
    <w:p w:rsidR="002B1435" w:rsidRPr="009A0C0C" w:rsidRDefault="00102C2F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8E5E00" w:rsidRPr="009A0C0C">
        <w:rPr>
          <w:rFonts w:ascii="Liberation Serif" w:hAnsi="Liberation Serif" w:cs="Liberation Serif"/>
        </w:rPr>
        <w:t>4</w:t>
      </w:r>
      <w:r w:rsidRPr="009A0C0C">
        <w:rPr>
          <w:rFonts w:ascii="Liberation Serif" w:hAnsi="Liberation Serif" w:cs="Liberation Serif"/>
        </w:rPr>
        <w:t>) иную информацию (при необходимости).</w:t>
      </w:r>
    </w:p>
    <w:p w:rsidR="00661771" w:rsidRPr="009A0C0C" w:rsidRDefault="00EF34EA" w:rsidP="00396AA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15</w:t>
      </w:r>
      <w:r w:rsidR="001803CA" w:rsidRPr="009A0C0C">
        <w:rPr>
          <w:rFonts w:ascii="Liberation Serif" w:hAnsi="Liberation Serif" w:cs="Liberation Serif"/>
        </w:rPr>
        <w:t xml:space="preserve">. </w:t>
      </w:r>
      <w:r w:rsidR="00661771" w:rsidRPr="009A0C0C">
        <w:rPr>
          <w:rFonts w:ascii="Liberation Serif" w:hAnsi="Liberation Serif" w:cs="Liberation Serif"/>
        </w:rPr>
        <w:t xml:space="preserve">Заявки на участие в </w:t>
      </w:r>
      <w:r w:rsidR="00D42D8B" w:rsidRPr="009A0C0C">
        <w:rPr>
          <w:rFonts w:ascii="Liberation Serif" w:hAnsi="Liberation Serif" w:cs="Liberation Serif"/>
        </w:rPr>
        <w:t>О</w:t>
      </w:r>
      <w:r w:rsidR="00661771" w:rsidRPr="009A0C0C">
        <w:rPr>
          <w:rFonts w:ascii="Liberation Serif" w:hAnsi="Liberation Serif" w:cs="Liberation Serif"/>
        </w:rPr>
        <w:t xml:space="preserve">тборе принимаются в течение 30 </w:t>
      </w:r>
      <w:r w:rsidR="00BE3794" w:rsidRPr="009A0C0C">
        <w:rPr>
          <w:rFonts w:ascii="Liberation Serif" w:hAnsi="Liberation Serif" w:cs="Liberation Serif"/>
        </w:rPr>
        <w:t xml:space="preserve">(тридцати) </w:t>
      </w:r>
      <w:r w:rsidR="00661771" w:rsidRPr="009A0C0C">
        <w:rPr>
          <w:rFonts w:ascii="Liberation Serif" w:hAnsi="Liberation Serif" w:cs="Liberation Serif"/>
        </w:rPr>
        <w:t>календарных дней, следующих за днем размещения на сайте Администрации</w:t>
      </w:r>
      <w:r w:rsidRPr="009A0C0C">
        <w:rPr>
          <w:rFonts w:ascii="Liberation Serif" w:hAnsi="Liberation Serif" w:cs="Liberation Serif"/>
        </w:rPr>
        <w:t xml:space="preserve"> </w:t>
      </w:r>
      <w:r w:rsidR="00BC27FF" w:rsidRPr="009A0C0C">
        <w:rPr>
          <w:rFonts w:ascii="Liberation Serif" w:hAnsi="Liberation Serif" w:cs="Liberation Serif"/>
        </w:rPr>
        <w:t>муниципального</w:t>
      </w:r>
      <w:r w:rsidRPr="009A0C0C">
        <w:rPr>
          <w:rFonts w:ascii="Liberation Serif" w:hAnsi="Liberation Serif" w:cs="Liberation Serif"/>
        </w:rPr>
        <w:t xml:space="preserve"> округа Первоуральск </w:t>
      </w:r>
      <w:r w:rsidR="00661771" w:rsidRPr="009A0C0C">
        <w:rPr>
          <w:rFonts w:ascii="Liberation Serif" w:hAnsi="Liberation Serif" w:cs="Liberation Serif"/>
        </w:rPr>
        <w:t>извещения о проведении Отбора.</w:t>
      </w:r>
    </w:p>
    <w:p w:rsidR="00EF34EA" w:rsidRPr="009A0C0C" w:rsidRDefault="00EF34EA" w:rsidP="00396AA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ab/>
        <w:t>Представленные на Отбор документы не возвращаются.</w:t>
      </w:r>
    </w:p>
    <w:p w:rsidR="00661771" w:rsidRPr="009A0C0C" w:rsidRDefault="00661771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Заявки на участие и прилагаемые к ним документы, поступившие позже установленного в извещении о проведении </w:t>
      </w:r>
      <w:r w:rsidR="00D42D8B" w:rsidRPr="009A0C0C">
        <w:rPr>
          <w:rFonts w:ascii="Liberation Serif" w:hAnsi="Liberation Serif" w:cs="Liberation Serif"/>
          <w:sz w:val="24"/>
          <w:szCs w:val="24"/>
        </w:rPr>
        <w:t>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тбора срока, не допускаются к участию в </w:t>
      </w:r>
      <w:r w:rsidR="00D42D8B" w:rsidRPr="009A0C0C">
        <w:rPr>
          <w:rFonts w:ascii="Liberation Serif" w:hAnsi="Liberation Serif" w:cs="Liberation Serif"/>
          <w:sz w:val="24"/>
          <w:szCs w:val="24"/>
        </w:rPr>
        <w:t>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тборе. </w:t>
      </w:r>
    </w:p>
    <w:p w:rsidR="00D26779" w:rsidRPr="009A0C0C" w:rsidRDefault="001803CA" w:rsidP="00396AA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EF34EA" w:rsidRPr="009A0C0C">
        <w:rPr>
          <w:rFonts w:ascii="Liberation Serif" w:hAnsi="Liberation Serif" w:cs="Liberation Serif"/>
        </w:rPr>
        <w:t>6</w:t>
      </w:r>
      <w:r w:rsidRPr="009A0C0C">
        <w:rPr>
          <w:rFonts w:ascii="Liberation Serif" w:hAnsi="Liberation Serif" w:cs="Liberation Serif"/>
        </w:rPr>
        <w:t>.</w:t>
      </w:r>
      <w:r w:rsidR="009F12A6" w:rsidRPr="009A0C0C">
        <w:rPr>
          <w:rFonts w:ascii="Liberation Serif" w:hAnsi="Liberation Serif" w:cs="Liberation Serif"/>
        </w:rPr>
        <w:t xml:space="preserve"> </w:t>
      </w:r>
      <w:r w:rsidR="00D42D8B" w:rsidRPr="009A0C0C">
        <w:rPr>
          <w:rFonts w:ascii="Liberation Serif" w:hAnsi="Liberation Serif" w:cs="Liberation Serif"/>
        </w:rPr>
        <w:t>Комиссия</w:t>
      </w:r>
      <w:r w:rsidR="00D26779" w:rsidRPr="009A0C0C">
        <w:rPr>
          <w:rFonts w:ascii="Liberation Serif" w:hAnsi="Liberation Serif" w:cs="Liberation Serif"/>
        </w:rPr>
        <w:t xml:space="preserve"> в течение 10 </w:t>
      </w:r>
      <w:r w:rsidR="00BE3794" w:rsidRPr="009A0C0C">
        <w:rPr>
          <w:rFonts w:ascii="Liberation Serif" w:hAnsi="Liberation Serif" w:cs="Liberation Serif"/>
        </w:rPr>
        <w:t xml:space="preserve">(десяти) </w:t>
      </w:r>
      <w:r w:rsidR="00D26779" w:rsidRPr="009A0C0C">
        <w:rPr>
          <w:rFonts w:ascii="Liberation Serif" w:hAnsi="Liberation Serif" w:cs="Liberation Serif"/>
        </w:rPr>
        <w:t>рабочих дней со дня окончания срока приема документов, указанного в извещении</w:t>
      </w:r>
      <w:r w:rsidR="00CB69B7" w:rsidRPr="009A0C0C">
        <w:rPr>
          <w:rFonts w:ascii="Liberation Serif" w:hAnsi="Liberation Serif" w:cs="Liberation Serif"/>
        </w:rPr>
        <w:t>,</w:t>
      </w:r>
      <w:r w:rsidR="00D26779" w:rsidRPr="009A0C0C">
        <w:rPr>
          <w:rFonts w:ascii="Liberation Serif" w:hAnsi="Liberation Serif" w:cs="Liberation Serif"/>
        </w:rPr>
        <w:t xml:space="preserve"> рассматривает заявки и прилагаемые к ним документы </w:t>
      </w:r>
      <w:r w:rsidR="009F12A6" w:rsidRPr="009A0C0C">
        <w:rPr>
          <w:rFonts w:ascii="Liberation Serif" w:hAnsi="Liberation Serif" w:cs="Liberation Serif"/>
        </w:rPr>
        <w:t xml:space="preserve">некоммерческих </w:t>
      </w:r>
      <w:r w:rsidR="00D26779" w:rsidRPr="009A0C0C">
        <w:rPr>
          <w:rFonts w:ascii="Liberation Serif" w:hAnsi="Liberation Serif" w:cs="Liberation Serif"/>
        </w:rPr>
        <w:t>организаций в два этапа:</w:t>
      </w:r>
    </w:p>
    <w:p w:rsidR="006C74CF" w:rsidRPr="009A0C0C" w:rsidRDefault="00D26779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1) на первом этапе проводится заочное (дистанционное) рассмотрение заявок и прилагаемых к ним документов</w:t>
      </w:r>
      <w:r w:rsidR="006C74CF" w:rsidRPr="009A0C0C">
        <w:rPr>
          <w:rFonts w:ascii="Liberation Serif" w:hAnsi="Liberation Serif" w:cs="Liberation Serif"/>
          <w:sz w:val="24"/>
          <w:szCs w:val="24"/>
        </w:rPr>
        <w:t>;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A2764F" w:rsidRPr="009A0C0C" w:rsidRDefault="00D26779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2) на втором этапе проводится заседание </w:t>
      </w:r>
      <w:r w:rsidR="00D42D8B" w:rsidRPr="009A0C0C">
        <w:rPr>
          <w:rFonts w:ascii="Liberation Serif" w:hAnsi="Liberation Serif" w:cs="Liberation Serif"/>
          <w:sz w:val="24"/>
          <w:szCs w:val="24"/>
        </w:rPr>
        <w:t>Комиссии</w:t>
      </w:r>
      <w:r w:rsidR="00607B64" w:rsidRPr="009A0C0C">
        <w:rPr>
          <w:rFonts w:ascii="Liberation Serif" w:hAnsi="Liberation Serif" w:cs="Liberation Serif"/>
          <w:sz w:val="24"/>
          <w:szCs w:val="24"/>
        </w:rPr>
        <w:t xml:space="preserve"> по </w:t>
      </w:r>
      <w:r w:rsidRPr="009A0C0C">
        <w:rPr>
          <w:rFonts w:ascii="Liberation Serif" w:hAnsi="Liberation Serif" w:cs="Liberation Serif"/>
          <w:sz w:val="24"/>
          <w:szCs w:val="24"/>
        </w:rPr>
        <w:t>результат</w:t>
      </w:r>
      <w:r w:rsidR="009F12A6" w:rsidRPr="009A0C0C">
        <w:rPr>
          <w:rFonts w:ascii="Liberation Serif" w:hAnsi="Liberation Serif" w:cs="Liberation Serif"/>
          <w:sz w:val="24"/>
          <w:szCs w:val="24"/>
        </w:rPr>
        <w:t>ам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заочного (дистанционного) рассмотрения заявок и прилагаемых к ним документов</w:t>
      </w:r>
      <w:r w:rsidR="00607B64" w:rsidRPr="009A0C0C">
        <w:rPr>
          <w:rFonts w:ascii="Liberation Serif" w:hAnsi="Liberation Serif" w:cs="Liberation Serif"/>
          <w:sz w:val="24"/>
          <w:szCs w:val="24"/>
        </w:rPr>
        <w:t>.</w:t>
      </w:r>
    </w:p>
    <w:p w:rsidR="00607B64" w:rsidRPr="009A0C0C" w:rsidRDefault="00A2764F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Заседание </w:t>
      </w:r>
      <w:r w:rsidR="00D42D8B" w:rsidRPr="009A0C0C">
        <w:rPr>
          <w:rFonts w:ascii="Liberation Serif" w:hAnsi="Liberation Serif" w:cs="Liberation Serif"/>
          <w:sz w:val="24"/>
          <w:szCs w:val="24"/>
        </w:rPr>
        <w:t>Комиссии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проводится в случае присутствия на нем более половины от общего числа членов </w:t>
      </w:r>
      <w:r w:rsidR="00D42D8B" w:rsidRPr="009A0C0C">
        <w:rPr>
          <w:rFonts w:ascii="Liberation Serif" w:hAnsi="Liberation Serif" w:cs="Liberation Serif"/>
          <w:sz w:val="24"/>
          <w:szCs w:val="24"/>
        </w:rPr>
        <w:t>Комиссии</w:t>
      </w:r>
      <w:r w:rsidRPr="009A0C0C">
        <w:rPr>
          <w:rFonts w:ascii="Liberation Serif" w:hAnsi="Liberation Serif" w:cs="Liberation Serif"/>
          <w:sz w:val="24"/>
          <w:szCs w:val="24"/>
        </w:rPr>
        <w:t>.</w:t>
      </w:r>
    </w:p>
    <w:p w:rsidR="00E04095" w:rsidRPr="009A0C0C" w:rsidRDefault="00EF34EA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17</w:t>
      </w:r>
      <w:r w:rsidR="00653946" w:rsidRPr="009A0C0C">
        <w:rPr>
          <w:rFonts w:ascii="Liberation Serif" w:hAnsi="Liberation Serif" w:cs="Liberation Serif"/>
        </w:rPr>
        <w:t>.</w:t>
      </w:r>
      <w:r w:rsidR="00E04095" w:rsidRPr="009A0C0C">
        <w:rPr>
          <w:rFonts w:ascii="Liberation Serif" w:hAnsi="Liberation Serif" w:cs="Liberation Serif"/>
        </w:rPr>
        <w:t xml:space="preserve"> В случае принятия отрицательного решения о пред</w:t>
      </w:r>
      <w:r w:rsidR="00E95165" w:rsidRPr="009A0C0C">
        <w:rPr>
          <w:rFonts w:ascii="Liberation Serif" w:hAnsi="Liberation Serif" w:cs="Liberation Serif"/>
        </w:rPr>
        <w:t xml:space="preserve">оставлении субсидии, </w:t>
      </w:r>
      <w:r w:rsidR="00607B64" w:rsidRPr="009A0C0C">
        <w:rPr>
          <w:rFonts w:ascii="Liberation Serif" w:hAnsi="Liberation Serif" w:cs="Liberation Serif"/>
        </w:rPr>
        <w:t>Администрация</w:t>
      </w:r>
      <w:r w:rsidR="00BC27FF" w:rsidRPr="009A0C0C">
        <w:rPr>
          <w:rFonts w:ascii="Liberation Serif" w:hAnsi="Liberation Serif" w:cs="Liberation Serif"/>
        </w:rPr>
        <w:t xml:space="preserve"> муниципального округа Первоуральск</w:t>
      </w:r>
      <w:r w:rsidR="00607B64" w:rsidRPr="009A0C0C">
        <w:rPr>
          <w:rFonts w:ascii="Liberation Serif" w:hAnsi="Liberation Serif" w:cs="Liberation Serif"/>
        </w:rPr>
        <w:t xml:space="preserve"> </w:t>
      </w:r>
      <w:r w:rsidR="00E04095" w:rsidRPr="009A0C0C">
        <w:rPr>
          <w:rFonts w:ascii="Liberation Serif" w:hAnsi="Liberation Serif" w:cs="Liberation Serif"/>
        </w:rPr>
        <w:t xml:space="preserve">в течение </w:t>
      </w:r>
      <w:r w:rsidR="0032413F" w:rsidRPr="009A0C0C">
        <w:rPr>
          <w:rFonts w:ascii="Liberation Serif" w:hAnsi="Liberation Serif" w:cs="Liberation Serif"/>
        </w:rPr>
        <w:t>5</w:t>
      </w:r>
      <w:r w:rsidR="00E04095" w:rsidRPr="009A0C0C">
        <w:rPr>
          <w:rFonts w:ascii="Liberation Serif" w:hAnsi="Liberation Serif" w:cs="Liberation Serif"/>
        </w:rPr>
        <w:t xml:space="preserve"> </w:t>
      </w:r>
      <w:r w:rsidR="00BE3794" w:rsidRPr="009A0C0C">
        <w:rPr>
          <w:rFonts w:ascii="Liberation Serif" w:hAnsi="Liberation Serif" w:cs="Liberation Serif"/>
        </w:rPr>
        <w:t xml:space="preserve">(пяти) </w:t>
      </w:r>
      <w:r w:rsidR="00E04095" w:rsidRPr="009A0C0C">
        <w:rPr>
          <w:rFonts w:ascii="Liberation Serif" w:hAnsi="Liberation Serif" w:cs="Liberation Serif"/>
        </w:rPr>
        <w:t xml:space="preserve">рабочих дней со </w:t>
      </w:r>
      <w:r w:rsidR="00E04095" w:rsidRPr="009A0C0C">
        <w:rPr>
          <w:rFonts w:ascii="Liberation Serif" w:hAnsi="Liberation Serif" w:cs="Liberation Serif"/>
        </w:rPr>
        <w:lastRenderedPageBreak/>
        <w:t xml:space="preserve">дня его принятия уведомляет </w:t>
      </w:r>
      <w:r w:rsidR="009F12A6" w:rsidRPr="009A0C0C">
        <w:rPr>
          <w:rFonts w:ascii="Liberation Serif" w:hAnsi="Liberation Serif" w:cs="Liberation Serif"/>
        </w:rPr>
        <w:t>некоммерческую о</w:t>
      </w:r>
      <w:r w:rsidR="00E04095" w:rsidRPr="009A0C0C">
        <w:rPr>
          <w:rFonts w:ascii="Liberation Serif" w:hAnsi="Liberation Serif" w:cs="Liberation Serif"/>
        </w:rPr>
        <w:t>рганизаци</w:t>
      </w:r>
      <w:r w:rsidR="00113BB7" w:rsidRPr="009A0C0C">
        <w:rPr>
          <w:rFonts w:ascii="Liberation Serif" w:hAnsi="Liberation Serif" w:cs="Liberation Serif"/>
        </w:rPr>
        <w:t xml:space="preserve">ю </w:t>
      </w:r>
      <w:r w:rsidR="00E04095" w:rsidRPr="009A0C0C">
        <w:rPr>
          <w:rFonts w:ascii="Liberation Serif" w:hAnsi="Liberation Serif" w:cs="Liberation Serif"/>
        </w:rPr>
        <w:t>о данном решении с указанием мотивированных причин отказа</w:t>
      </w:r>
      <w:r w:rsidR="00803410" w:rsidRPr="009A0C0C">
        <w:rPr>
          <w:rFonts w:ascii="Liberation Serif" w:hAnsi="Liberation Serif" w:cs="Liberation Serif"/>
        </w:rPr>
        <w:t>.</w:t>
      </w:r>
    </w:p>
    <w:p w:rsidR="00E95165" w:rsidRPr="009A0C0C" w:rsidRDefault="00E61E6F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74686D" w:rsidRPr="009A0C0C">
        <w:rPr>
          <w:rFonts w:ascii="Liberation Serif" w:hAnsi="Liberation Serif" w:cs="Liberation Serif"/>
        </w:rPr>
        <w:t>8</w:t>
      </w:r>
      <w:r w:rsidR="002D2C81" w:rsidRPr="009A0C0C">
        <w:rPr>
          <w:rFonts w:ascii="Liberation Serif" w:hAnsi="Liberation Serif" w:cs="Liberation Serif"/>
        </w:rPr>
        <w:t xml:space="preserve">. </w:t>
      </w:r>
      <w:r w:rsidR="00DA0AD1" w:rsidRPr="009A0C0C">
        <w:rPr>
          <w:rFonts w:ascii="Liberation Serif" w:hAnsi="Liberation Serif" w:cs="Liberation Serif"/>
        </w:rPr>
        <w:t>На основании протокола рассмотрения заявок в</w:t>
      </w:r>
      <w:r w:rsidR="00B9602A" w:rsidRPr="009A0C0C">
        <w:rPr>
          <w:rFonts w:ascii="Liberation Serif" w:hAnsi="Liberation Serif" w:cs="Liberation Serif"/>
        </w:rPr>
        <w:t xml:space="preserve"> течени</w:t>
      </w:r>
      <w:r w:rsidR="006A5751" w:rsidRPr="009A0C0C">
        <w:rPr>
          <w:rFonts w:ascii="Liberation Serif" w:hAnsi="Liberation Serif" w:cs="Liberation Serif"/>
        </w:rPr>
        <w:t>е</w:t>
      </w:r>
      <w:r w:rsidR="00B9602A" w:rsidRPr="009A0C0C">
        <w:rPr>
          <w:rFonts w:ascii="Liberation Serif" w:hAnsi="Liberation Serif" w:cs="Liberation Serif"/>
        </w:rPr>
        <w:t xml:space="preserve"> </w:t>
      </w:r>
      <w:r w:rsidR="00BE3794" w:rsidRPr="009A0C0C">
        <w:rPr>
          <w:rFonts w:ascii="Liberation Serif" w:hAnsi="Liberation Serif" w:cs="Liberation Serif"/>
        </w:rPr>
        <w:t>3 (</w:t>
      </w:r>
      <w:r w:rsidR="00B9602A" w:rsidRPr="009A0C0C">
        <w:rPr>
          <w:rFonts w:ascii="Liberation Serif" w:hAnsi="Liberation Serif" w:cs="Liberation Serif"/>
        </w:rPr>
        <w:t>трех</w:t>
      </w:r>
      <w:r w:rsidR="00BE3794" w:rsidRPr="009A0C0C">
        <w:rPr>
          <w:rFonts w:ascii="Liberation Serif" w:hAnsi="Liberation Serif" w:cs="Liberation Serif"/>
        </w:rPr>
        <w:t>)</w:t>
      </w:r>
      <w:r w:rsidR="00B9602A" w:rsidRPr="009A0C0C">
        <w:rPr>
          <w:rFonts w:ascii="Liberation Serif" w:hAnsi="Liberation Serif" w:cs="Liberation Serif"/>
        </w:rPr>
        <w:t xml:space="preserve"> рабочих дней </w:t>
      </w:r>
      <w:r w:rsidR="00EB76C8" w:rsidRPr="009A0C0C">
        <w:rPr>
          <w:rFonts w:ascii="Liberation Serif" w:hAnsi="Liberation Serif" w:cs="Liberation Serif"/>
        </w:rPr>
        <w:t>принятое решение оформляется</w:t>
      </w:r>
      <w:r w:rsidR="00B9602A" w:rsidRPr="009A0C0C">
        <w:rPr>
          <w:rFonts w:ascii="Liberation Serif" w:hAnsi="Liberation Serif" w:cs="Liberation Serif"/>
        </w:rPr>
        <w:t xml:space="preserve"> </w:t>
      </w:r>
      <w:r w:rsidR="00B16C79" w:rsidRPr="009A0C0C">
        <w:rPr>
          <w:rFonts w:ascii="Liberation Serif" w:hAnsi="Liberation Serif" w:cs="Liberation Serif"/>
        </w:rPr>
        <w:t>Постановление</w:t>
      </w:r>
      <w:r w:rsidR="00EB76C8" w:rsidRPr="009A0C0C">
        <w:rPr>
          <w:rFonts w:ascii="Liberation Serif" w:hAnsi="Liberation Serif" w:cs="Liberation Serif"/>
        </w:rPr>
        <w:t>м</w:t>
      </w:r>
      <w:r w:rsidR="00B16C79" w:rsidRPr="009A0C0C">
        <w:rPr>
          <w:rFonts w:ascii="Liberation Serif" w:hAnsi="Liberation Serif" w:cs="Liberation Serif"/>
        </w:rPr>
        <w:t xml:space="preserve"> Администрации </w:t>
      </w:r>
      <w:r w:rsidR="00BC27FF" w:rsidRPr="009A0C0C">
        <w:rPr>
          <w:rFonts w:ascii="Liberation Serif" w:hAnsi="Liberation Serif" w:cs="Liberation Serif"/>
        </w:rPr>
        <w:t>муниципального</w:t>
      </w:r>
      <w:r w:rsidR="00F4785F" w:rsidRPr="009A0C0C">
        <w:rPr>
          <w:rFonts w:ascii="Liberation Serif" w:hAnsi="Liberation Serif" w:cs="Liberation Serif"/>
        </w:rPr>
        <w:t xml:space="preserve"> округа Первоуральск</w:t>
      </w:r>
      <w:r w:rsidR="00B9602A" w:rsidRPr="009A0C0C">
        <w:rPr>
          <w:rFonts w:ascii="Liberation Serif" w:hAnsi="Liberation Serif" w:cs="Liberation Serif"/>
        </w:rPr>
        <w:t xml:space="preserve">, в котором </w:t>
      </w:r>
      <w:r w:rsidR="00B16C79" w:rsidRPr="009A0C0C">
        <w:rPr>
          <w:rFonts w:ascii="Liberation Serif" w:hAnsi="Liberation Serif" w:cs="Liberation Serif"/>
        </w:rPr>
        <w:t>утверждается размер субсидии каждому получателю субсидии</w:t>
      </w:r>
      <w:r w:rsidR="00987EFC" w:rsidRPr="009A0C0C">
        <w:rPr>
          <w:rFonts w:ascii="Liberation Serif" w:hAnsi="Liberation Serif" w:cs="Liberation Serif"/>
        </w:rPr>
        <w:t xml:space="preserve"> прошедших </w:t>
      </w:r>
      <w:r w:rsidR="00396AA2" w:rsidRPr="009A0C0C">
        <w:rPr>
          <w:rFonts w:ascii="Liberation Serif" w:hAnsi="Liberation Serif" w:cs="Liberation Serif"/>
        </w:rPr>
        <w:t>О</w:t>
      </w:r>
      <w:r w:rsidR="00987EFC" w:rsidRPr="009A0C0C">
        <w:rPr>
          <w:rFonts w:ascii="Liberation Serif" w:hAnsi="Liberation Serif" w:cs="Liberation Serif"/>
        </w:rPr>
        <w:t>тбор</w:t>
      </w:r>
      <w:r w:rsidR="00B16C79" w:rsidRPr="009A0C0C">
        <w:rPr>
          <w:rFonts w:ascii="Liberation Serif" w:hAnsi="Liberation Serif" w:cs="Liberation Serif"/>
        </w:rPr>
        <w:t xml:space="preserve">. </w:t>
      </w:r>
    </w:p>
    <w:p w:rsidR="004F2760" w:rsidRPr="009A0C0C" w:rsidRDefault="0013139C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19. </w:t>
      </w:r>
      <w:r w:rsidR="004F2760" w:rsidRPr="009A0C0C">
        <w:rPr>
          <w:rFonts w:ascii="Liberation Serif" w:hAnsi="Liberation Serif" w:cs="Liberation Serif"/>
        </w:rPr>
        <w:t xml:space="preserve">Администрация муниципального округа Первоуральск размещает сведения об итогах конкурсного отбора на едином портале бюджетной системы Российской Федерации и на официальном сайте </w:t>
      </w:r>
      <w:r w:rsidR="008E5E00" w:rsidRPr="009A0C0C">
        <w:rPr>
          <w:rFonts w:ascii="Liberation Serif" w:hAnsi="Liberation Serif" w:cs="Liberation Serif"/>
        </w:rPr>
        <w:t xml:space="preserve">Администрации </w:t>
      </w:r>
      <w:r w:rsidR="004F2760" w:rsidRPr="009A0C0C">
        <w:rPr>
          <w:rFonts w:ascii="Liberation Serif" w:hAnsi="Liberation Serif" w:cs="Liberation Serif"/>
        </w:rPr>
        <w:t xml:space="preserve">муниципального округа Первоуральск в информационно-телекоммуникационной сети «Интернет» не позднее 14-го календарного </w:t>
      </w:r>
      <w:r w:rsidR="000E35D6" w:rsidRPr="009A0C0C">
        <w:rPr>
          <w:rFonts w:ascii="Liberation Serif" w:hAnsi="Liberation Serif" w:cs="Liberation Serif"/>
        </w:rPr>
        <w:t xml:space="preserve">дня, следующего за днем определения победителей </w:t>
      </w:r>
      <w:r w:rsidR="00F61602" w:rsidRPr="009A0C0C">
        <w:rPr>
          <w:rFonts w:ascii="Liberation Serif" w:hAnsi="Liberation Serif" w:cs="Liberation Serif"/>
        </w:rPr>
        <w:t>Отбора.</w:t>
      </w:r>
    </w:p>
    <w:p w:rsidR="009D24D9" w:rsidRPr="009A0C0C" w:rsidRDefault="0013139C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20</w:t>
      </w:r>
      <w:r w:rsidR="00B07B12" w:rsidRPr="009A0C0C">
        <w:rPr>
          <w:rFonts w:ascii="Liberation Serif" w:hAnsi="Liberation Serif" w:cs="Liberation Serif"/>
        </w:rPr>
        <w:t xml:space="preserve">. </w:t>
      </w:r>
      <w:r w:rsidR="00B9602A" w:rsidRPr="009A0C0C">
        <w:rPr>
          <w:rFonts w:ascii="Liberation Serif" w:hAnsi="Liberation Serif" w:cs="Liberation Serif"/>
        </w:rPr>
        <w:t>В течени</w:t>
      </w:r>
      <w:r w:rsidR="006A5751" w:rsidRPr="009A0C0C">
        <w:rPr>
          <w:rFonts w:ascii="Liberation Serif" w:hAnsi="Liberation Serif" w:cs="Liberation Serif"/>
        </w:rPr>
        <w:t>е</w:t>
      </w:r>
      <w:r w:rsidR="00B9602A" w:rsidRPr="009A0C0C">
        <w:rPr>
          <w:rFonts w:ascii="Liberation Serif" w:hAnsi="Liberation Serif" w:cs="Liberation Serif"/>
        </w:rPr>
        <w:t xml:space="preserve"> </w:t>
      </w:r>
      <w:r w:rsidR="006B20EE" w:rsidRPr="009A0C0C">
        <w:rPr>
          <w:rFonts w:ascii="Liberation Serif" w:hAnsi="Liberation Serif" w:cs="Liberation Serif"/>
        </w:rPr>
        <w:t>3</w:t>
      </w:r>
      <w:r w:rsidR="007731D3" w:rsidRPr="009A0C0C">
        <w:rPr>
          <w:rFonts w:ascii="Liberation Serif" w:hAnsi="Liberation Serif" w:cs="Liberation Serif"/>
        </w:rPr>
        <w:t xml:space="preserve"> </w:t>
      </w:r>
      <w:r w:rsidR="00BE3794" w:rsidRPr="009A0C0C">
        <w:rPr>
          <w:rFonts w:ascii="Liberation Serif" w:hAnsi="Liberation Serif" w:cs="Liberation Serif"/>
        </w:rPr>
        <w:t>(</w:t>
      </w:r>
      <w:r w:rsidR="006B20EE" w:rsidRPr="009A0C0C">
        <w:rPr>
          <w:rFonts w:ascii="Liberation Serif" w:hAnsi="Liberation Serif" w:cs="Liberation Serif"/>
        </w:rPr>
        <w:t>трех</w:t>
      </w:r>
      <w:r w:rsidR="00BE3794" w:rsidRPr="009A0C0C">
        <w:rPr>
          <w:rFonts w:ascii="Liberation Serif" w:hAnsi="Liberation Serif" w:cs="Liberation Serif"/>
        </w:rPr>
        <w:t xml:space="preserve">) </w:t>
      </w:r>
      <w:r w:rsidR="00AF1765" w:rsidRPr="009A0C0C">
        <w:rPr>
          <w:rFonts w:ascii="Liberation Serif" w:hAnsi="Liberation Serif" w:cs="Liberation Serif"/>
        </w:rPr>
        <w:t xml:space="preserve">рабочих </w:t>
      </w:r>
      <w:r w:rsidR="00B9602A" w:rsidRPr="009A0C0C">
        <w:rPr>
          <w:rFonts w:ascii="Liberation Serif" w:hAnsi="Liberation Serif" w:cs="Liberation Serif"/>
        </w:rPr>
        <w:t xml:space="preserve">дней </w:t>
      </w:r>
      <w:r w:rsidR="00204E3C" w:rsidRPr="009A0C0C">
        <w:rPr>
          <w:rFonts w:ascii="Liberation Serif" w:hAnsi="Liberation Serif" w:cs="Liberation Serif"/>
        </w:rPr>
        <w:t xml:space="preserve">на основании </w:t>
      </w:r>
      <w:r w:rsidR="00DA0AD1" w:rsidRPr="009A0C0C">
        <w:rPr>
          <w:rFonts w:ascii="Liberation Serif" w:hAnsi="Liberation Serif" w:cs="Liberation Serif"/>
        </w:rPr>
        <w:t>Постановления</w:t>
      </w:r>
      <w:r w:rsidR="00D11D01" w:rsidRPr="009A0C0C">
        <w:rPr>
          <w:rFonts w:ascii="Liberation Serif" w:hAnsi="Liberation Serif" w:cs="Liberation Serif"/>
        </w:rPr>
        <w:t xml:space="preserve"> Администрации </w:t>
      </w:r>
      <w:r w:rsidR="00BC27FF" w:rsidRPr="009A0C0C">
        <w:rPr>
          <w:rFonts w:ascii="Liberation Serif" w:hAnsi="Liberation Serif" w:cs="Liberation Serif"/>
        </w:rPr>
        <w:t>муниципального</w:t>
      </w:r>
      <w:r w:rsidR="00D11D01" w:rsidRPr="009A0C0C">
        <w:rPr>
          <w:rFonts w:ascii="Liberation Serif" w:hAnsi="Liberation Serif" w:cs="Liberation Serif"/>
        </w:rPr>
        <w:t xml:space="preserve"> округа Первоуральск</w:t>
      </w:r>
      <w:r w:rsidR="00DA0AD1" w:rsidRPr="009A0C0C">
        <w:rPr>
          <w:rFonts w:ascii="Liberation Serif" w:hAnsi="Liberation Serif" w:cs="Liberation Serif"/>
        </w:rPr>
        <w:t xml:space="preserve"> </w:t>
      </w:r>
      <w:r w:rsidR="00025131" w:rsidRPr="009A0C0C">
        <w:rPr>
          <w:rFonts w:ascii="Liberation Serif" w:hAnsi="Liberation Serif" w:cs="Liberation Serif"/>
        </w:rPr>
        <w:t>готовятся</w:t>
      </w:r>
      <w:r w:rsidR="00B9602A" w:rsidRPr="009A0C0C">
        <w:rPr>
          <w:rFonts w:ascii="Liberation Serif" w:hAnsi="Liberation Serif" w:cs="Liberation Serif"/>
        </w:rPr>
        <w:t xml:space="preserve"> проект</w:t>
      </w:r>
      <w:r w:rsidR="00D11D01" w:rsidRPr="009A0C0C">
        <w:rPr>
          <w:rFonts w:ascii="Liberation Serif" w:hAnsi="Liberation Serif" w:cs="Liberation Serif"/>
        </w:rPr>
        <w:t>ы</w:t>
      </w:r>
      <w:r w:rsidR="00B9602A" w:rsidRPr="009A0C0C">
        <w:rPr>
          <w:rFonts w:ascii="Liberation Serif" w:hAnsi="Liberation Serif" w:cs="Liberation Serif"/>
        </w:rPr>
        <w:t xml:space="preserve"> </w:t>
      </w:r>
      <w:r w:rsidR="00B16C79" w:rsidRPr="009A0C0C">
        <w:rPr>
          <w:rFonts w:ascii="Liberation Serif" w:hAnsi="Liberation Serif" w:cs="Liberation Serif"/>
        </w:rPr>
        <w:t>соглашени</w:t>
      </w:r>
      <w:r w:rsidR="00D11D01" w:rsidRPr="009A0C0C">
        <w:rPr>
          <w:rFonts w:ascii="Liberation Serif" w:hAnsi="Liberation Serif" w:cs="Liberation Serif"/>
        </w:rPr>
        <w:t xml:space="preserve">й </w:t>
      </w:r>
      <w:r w:rsidR="00B16C79" w:rsidRPr="009A0C0C">
        <w:rPr>
          <w:rFonts w:ascii="Liberation Serif" w:hAnsi="Liberation Serif" w:cs="Liberation Serif"/>
        </w:rPr>
        <w:t xml:space="preserve">с </w:t>
      </w:r>
      <w:r w:rsidR="00DA0AD1" w:rsidRPr="009A0C0C">
        <w:rPr>
          <w:rFonts w:ascii="Liberation Serif" w:hAnsi="Liberation Serif" w:cs="Liberation Serif"/>
        </w:rPr>
        <w:t>некоммерческ</w:t>
      </w:r>
      <w:r w:rsidR="00D11D01" w:rsidRPr="009A0C0C">
        <w:rPr>
          <w:rFonts w:ascii="Liberation Serif" w:hAnsi="Liberation Serif" w:cs="Liberation Serif"/>
        </w:rPr>
        <w:t>ими</w:t>
      </w:r>
      <w:r w:rsidR="00DA0AD1" w:rsidRPr="009A0C0C">
        <w:rPr>
          <w:rFonts w:ascii="Liberation Serif" w:hAnsi="Liberation Serif" w:cs="Liberation Serif"/>
        </w:rPr>
        <w:t xml:space="preserve"> о</w:t>
      </w:r>
      <w:r w:rsidR="00B16C79" w:rsidRPr="009A0C0C">
        <w:rPr>
          <w:rFonts w:ascii="Liberation Serif" w:hAnsi="Liberation Serif" w:cs="Liberation Serif"/>
        </w:rPr>
        <w:t>рганизаци</w:t>
      </w:r>
      <w:r w:rsidR="00D11D01" w:rsidRPr="009A0C0C">
        <w:rPr>
          <w:rFonts w:ascii="Liberation Serif" w:hAnsi="Liberation Serif" w:cs="Liberation Serif"/>
        </w:rPr>
        <w:t>ями</w:t>
      </w:r>
      <w:r w:rsidR="00B16C79" w:rsidRPr="009A0C0C">
        <w:rPr>
          <w:rFonts w:ascii="Liberation Serif" w:hAnsi="Liberation Serif" w:cs="Liberation Serif"/>
        </w:rPr>
        <w:t xml:space="preserve"> о предоставлении </w:t>
      </w:r>
      <w:r w:rsidR="00D11D01" w:rsidRPr="009A0C0C">
        <w:rPr>
          <w:rFonts w:ascii="Liberation Serif" w:hAnsi="Liberation Serif" w:cs="Liberation Serif"/>
        </w:rPr>
        <w:t xml:space="preserve">субсидий </w:t>
      </w:r>
      <w:r w:rsidR="00B16C79" w:rsidRPr="009A0C0C">
        <w:rPr>
          <w:rFonts w:ascii="Liberation Serif" w:hAnsi="Liberation Serif" w:cs="Liberation Serif"/>
        </w:rPr>
        <w:t xml:space="preserve">из бюджета </w:t>
      </w:r>
      <w:r w:rsidR="009D24D9" w:rsidRPr="009A0C0C">
        <w:rPr>
          <w:rFonts w:ascii="Liberation Serif" w:hAnsi="Liberation Serif" w:cs="Liberation Serif"/>
        </w:rPr>
        <w:t>муниципального</w:t>
      </w:r>
      <w:r w:rsidR="00B16C79" w:rsidRPr="009A0C0C">
        <w:rPr>
          <w:rFonts w:ascii="Liberation Serif" w:hAnsi="Liberation Serif" w:cs="Liberation Serif"/>
        </w:rPr>
        <w:t xml:space="preserve"> округа Первоуральск</w:t>
      </w:r>
      <w:r w:rsidR="00204E3C" w:rsidRPr="009A0C0C">
        <w:rPr>
          <w:rFonts w:ascii="Liberation Serif" w:hAnsi="Liberation Serif" w:cs="Liberation Serif"/>
        </w:rPr>
        <w:t xml:space="preserve"> (далее – Соглашение)</w:t>
      </w:r>
      <w:r w:rsidR="00B16C79" w:rsidRPr="009A0C0C">
        <w:rPr>
          <w:rFonts w:ascii="Liberation Serif" w:hAnsi="Liberation Serif" w:cs="Liberation Serif"/>
        </w:rPr>
        <w:t xml:space="preserve"> </w:t>
      </w:r>
      <w:r w:rsidR="00B16C79" w:rsidRPr="00EB0865">
        <w:rPr>
          <w:rFonts w:ascii="Liberation Serif" w:hAnsi="Liberation Serif" w:cs="Liberation Serif"/>
        </w:rPr>
        <w:t xml:space="preserve">на </w:t>
      </w:r>
      <w:r w:rsidR="00FD1F3F" w:rsidRPr="00EB0865">
        <w:rPr>
          <w:rFonts w:ascii="Liberation Serif" w:hAnsi="Liberation Serif" w:cs="Liberation Serif"/>
        </w:rPr>
        <w:t>финансовое обеспечение затрат</w:t>
      </w:r>
      <w:r w:rsidR="00D11D01" w:rsidRPr="009A0C0C">
        <w:rPr>
          <w:rFonts w:ascii="Liberation Serif" w:hAnsi="Liberation Serif" w:cs="Liberation Serif"/>
          <w:b/>
        </w:rPr>
        <w:t xml:space="preserve"> </w:t>
      </w:r>
      <w:r w:rsidR="00204E3C" w:rsidRPr="009A0C0C">
        <w:rPr>
          <w:rFonts w:ascii="Liberation Serif" w:hAnsi="Liberation Serif" w:cs="Liberation Serif"/>
        </w:rPr>
        <w:t>по установленной форме</w:t>
      </w:r>
      <w:r w:rsidR="00B16C79" w:rsidRPr="009A0C0C">
        <w:rPr>
          <w:rFonts w:ascii="Liberation Serif" w:hAnsi="Liberation Serif" w:cs="Liberation Serif"/>
        </w:rPr>
        <w:t xml:space="preserve"> (приложение </w:t>
      </w:r>
      <w:r w:rsidR="00CF1DC3" w:rsidRPr="009A0C0C">
        <w:rPr>
          <w:rFonts w:ascii="Liberation Serif" w:hAnsi="Liberation Serif" w:cs="Liberation Serif"/>
        </w:rPr>
        <w:t>8</w:t>
      </w:r>
      <w:r w:rsidR="00C93DE4" w:rsidRPr="009A0C0C">
        <w:rPr>
          <w:rFonts w:ascii="Liberation Serif" w:hAnsi="Liberation Serif" w:cs="Liberation Serif"/>
        </w:rPr>
        <w:t xml:space="preserve"> </w:t>
      </w:r>
      <w:r w:rsidR="00B16C79" w:rsidRPr="009A0C0C">
        <w:rPr>
          <w:rFonts w:ascii="Liberation Serif" w:hAnsi="Liberation Serif" w:cs="Liberation Serif"/>
        </w:rPr>
        <w:t>к Порядку).</w:t>
      </w:r>
      <w:r w:rsidR="00204E3C" w:rsidRPr="009A0C0C">
        <w:rPr>
          <w:rFonts w:ascii="Liberation Serif" w:hAnsi="Liberation Serif" w:cs="Liberation Serif"/>
        </w:rPr>
        <w:t xml:space="preserve"> В Соглашении предусматривается направление расходования субсидий и условия перечисления средств в пределах устанавливаемых бюджетных ассигнований и лимитов бюджетных обязательств на указанные цели</w:t>
      </w:r>
      <w:r w:rsidR="000E36B0" w:rsidRPr="009A0C0C">
        <w:rPr>
          <w:rFonts w:ascii="Liberation Serif" w:hAnsi="Liberation Serif" w:cs="Liberation Serif"/>
        </w:rPr>
        <w:t>.</w:t>
      </w:r>
    </w:p>
    <w:p w:rsidR="00F61602" w:rsidRPr="009A0C0C" w:rsidRDefault="00987EFC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/>
        </w:rPr>
      </w:pPr>
      <w:r w:rsidRPr="009A0C0C">
        <w:rPr>
          <w:rFonts w:ascii="Liberation Serif" w:hAnsi="Liberation Serif" w:cs="Liberation Serif"/>
        </w:rPr>
        <w:t>2</w:t>
      </w:r>
      <w:r w:rsidR="0013139C" w:rsidRPr="009A0C0C">
        <w:rPr>
          <w:rFonts w:ascii="Liberation Serif" w:hAnsi="Liberation Serif" w:cs="Liberation Serif"/>
        </w:rPr>
        <w:t>1</w:t>
      </w:r>
      <w:r w:rsidRPr="009A0C0C">
        <w:rPr>
          <w:rFonts w:ascii="Liberation Serif" w:hAnsi="Liberation Serif" w:cs="Liberation Serif"/>
        </w:rPr>
        <w:t>.</w:t>
      </w:r>
      <w:r w:rsidRPr="009A0C0C">
        <w:rPr>
          <w:rFonts w:ascii="Liberation Serif" w:hAnsi="Liberation Serif"/>
        </w:rPr>
        <w:t xml:space="preserve"> </w:t>
      </w:r>
      <w:r w:rsidR="00F61602" w:rsidRPr="009A0C0C">
        <w:rPr>
          <w:rFonts w:ascii="Liberation Serif" w:hAnsi="Liberation Serif"/>
        </w:rPr>
        <w:t xml:space="preserve">В течение 20 рабочих дней со дня подписания Постановления Администрации муниципального округа Первоуральск, в котором утверждён размер субсидии каждому получателю субсидии </w:t>
      </w:r>
      <w:r w:rsidR="000E35D6" w:rsidRPr="009A0C0C">
        <w:rPr>
          <w:rFonts w:ascii="Liberation Serif" w:hAnsi="Liberation Serif"/>
        </w:rPr>
        <w:t>Администраци</w:t>
      </w:r>
      <w:r w:rsidR="00396AA2" w:rsidRPr="009A0C0C">
        <w:rPr>
          <w:rFonts w:ascii="Liberation Serif" w:hAnsi="Liberation Serif"/>
        </w:rPr>
        <w:t>я</w:t>
      </w:r>
      <w:r w:rsidR="000E35D6" w:rsidRPr="009A0C0C">
        <w:rPr>
          <w:rFonts w:ascii="Liberation Serif" w:hAnsi="Liberation Serif"/>
        </w:rPr>
        <w:t xml:space="preserve"> муниципального округа Первоуральск заключает с организациями Соглашение.</w:t>
      </w:r>
    </w:p>
    <w:p w:rsidR="00F61602" w:rsidRPr="009A0C0C" w:rsidRDefault="000E35D6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/>
        </w:rPr>
      </w:pPr>
      <w:r w:rsidRPr="009A0C0C">
        <w:rPr>
          <w:rFonts w:ascii="Liberation Serif" w:hAnsi="Liberation Serif"/>
        </w:rPr>
        <w:t>2</w:t>
      </w:r>
      <w:r w:rsidR="0013139C" w:rsidRPr="009A0C0C">
        <w:rPr>
          <w:rFonts w:ascii="Liberation Serif" w:hAnsi="Liberation Serif"/>
        </w:rPr>
        <w:t>2</w:t>
      </w:r>
      <w:r w:rsidRPr="009A0C0C">
        <w:rPr>
          <w:rFonts w:ascii="Liberation Serif" w:hAnsi="Liberation Serif"/>
        </w:rPr>
        <w:t>. В случае не</w:t>
      </w:r>
      <w:r w:rsidR="0056260F" w:rsidRPr="009A0C0C">
        <w:rPr>
          <w:rFonts w:ascii="Liberation Serif" w:hAnsi="Liberation Serif"/>
        </w:rPr>
        <w:t xml:space="preserve"> </w:t>
      </w:r>
      <w:r w:rsidRPr="009A0C0C">
        <w:rPr>
          <w:rFonts w:ascii="Liberation Serif" w:hAnsi="Liberation Serif"/>
        </w:rPr>
        <w:t xml:space="preserve">подписания в течение 20 рабочих дней Соглашения, </w:t>
      </w:r>
      <w:r w:rsidR="00C15E56" w:rsidRPr="009A0C0C">
        <w:rPr>
          <w:rFonts w:ascii="Liberation Serif" w:hAnsi="Liberation Serif"/>
        </w:rPr>
        <w:t xml:space="preserve">по объективным причинам, </w:t>
      </w:r>
      <w:r w:rsidRPr="009A0C0C">
        <w:rPr>
          <w:rFonts w:ascii="Liberation Serif" w:hAnsi="Liberation Serif"/>
        </w:rPr>
        <w:t xml:space="preserve">организация признается уклонившейся от подписания Соглашения и лишается права на </w:t>
      </w:r>
      <w:r w:rsidR="00C15E56" w:rsidRPr="009A0C0C">
        <w:rPr>
          <w:rFonts w:ascii="Liberation Serif" w:hAnsi="Liberation Serif"/>
        </w:rPr>
        <w:t>следующий</w:t>
      </w:r>
      <w:r w:rsidRPr="009A0C0C">
        <w:rPr>
          <w:rFonts w:ascii="Liberation Serif" w:hAnsi="Liberation Serif"/>
        </w:rPr>
        <w:t xml:space="preserve"> год участвовать в конкурсном отборе </w:t>
      </w:r>
      <w:r w:rsidR="00396AA2" w:rsidRPr="009A0C0C">
        <w:rPr>
          <w:rFonts w:ascii="Liberation Serif" w:hAnsi="Liberation Serif"/>
        </w:rPr>
        <w:t>на предоставлении субсидии из бюджета муниципального округа Первоуральск на поддержку некоммерческих организаций, осуществляющих деятельность в сфере физической культуры и спорта.</w:t>
      </w:r>
    </w:p>
    <w:p w:rsidR="009D24D9" w:rsidRPr="009A0C0C" w:rsidRDefault="009D24D9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396AA2" w:rsidRPr="009A0C0C" w:rsidRDefault="00396AA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232DF9" w:rsidRPr="009A0C0C" w:rsidRDefault="00232DF9" w:rsidP="00396AA2">
      <w:pPr>
        <w:autoSpaceDE w:val="0"/>
        <w:autoSpaceDN w:val="0"/>
        <w:adjustRightInd w:val="0"/>
        <w:ind w:firstLine="709"/>
        <w:contextualSpacing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III. ФИНАНСИРОВАНИЕ ПОЛУЧАТЕЛЯ СУБСИДИИ</w:t>
      </w:r>
    </w:p>
    <w:p w:rsidR="00232DF9" w:rsidRPr="009A0C0C" w:rsidRDefault="00232DF9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FB3DFC" w:rsidRPr="009A0C0C" w:rsidRDefault="0074686D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</w:t>
      </w:r>
      <w:r w:rsidR="0013139C" w:rsidRPr="009A0C0C">
        <w:rPr>
          <w:rFonts w:ascii="Liberation Serif" w:hAnsi="Liberation Serif" w:cs="Liberation Serif"/>
        </w:rPr>
        <w:t>3</w:t>
      </w:r>
      <w:r w:rsidR="003D216F" w:rsidRPr="009A0C0C">
        <w:rPr>
          <w:rFonts w:ascii="Liberation Serif" w:hAnsi="Liberation Serif" w:cs="Liberation Serif"/>
        </w:rPr>
        <w:t>. Предоставление</w:t>
      </w:r>
      <w:r w:rsidR="00292EFF" w:rsidRPr="009A0C0C">
        <w:rPr>
          <w:rFonts w:ascii="Liberation Serif" w:hAnsi="Liberation Serif" w:cs="Liberation Serif"/>
        </w:rPr>
        <w:t xml:space="preserve"> субсидий ос</w:t>
      </w:r>
      <w:r w:rsidR="00B07B12" w:rsidRPr="009A0C0C">
        <w:rPr>
          <w:rFonts w:ascii="Liberation Serif" w:hAnsi="Liberation Serif" w:cs="Liberation Serif"/>
        </w:rPr>
        <w:t xml:space="preserve">уществляется по подразделу 1102 «Массовый спорт», </w:t>
      </w:r>
      <w:r w:rsidR="00292EFF" w:rsidRPr="009A0C0C">
        <w:rPr>
          <w:rFonts w:ascii="Liberation Serif" w:hAnsi="Liberation Serif" w:cs="Liberation Serif"/>
        </w:rPr>
        <w:t>виду расходов 632</w:t>
      </w:r>
      <w:r w:rsidR="00607B64" w:rsidRPr="009A0C0C">
        <w:rPr>
          <w:rFonts w:ascii="Liberation Serif" w:hAnsi="Liberation Serif" w:cs="Liberation Serif"/>
        </w:rPr>
        <w:t>.</w:t>
      </w:r>
      <w:r w:rsidR="00292EFF" w:rsidRPr="009A0C0C">
        <w:rPr>
          <w:rFonts w:ascii="Liberation Serif" w:hAnsi="Liberation Serif" w:cs="Liberation Serif"/>
        </w:rPr>
        <w:t xml:space="preserve"> </w:t>
      </w:r>
    </w:p>
    <w:p w:rsidR="00232DF9" w:rsidRPr="009A0C0C" w:rsidRDefault="0074686D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</w:t>
      </w:r>
      <w:r w:rsidR="0013139C" w:rsidRPr="009A0C0C">
        <w:rPr>
          <w:rFonts w:ascii="Liberation Serif" w:hAnsi="Liberation Serif" w:cs="Liberation Serif"/>
        </w:rPr>
        <w:t>4</w:t>
      </w:r>
      <w:r w:rsidR="00232DF9" w:rsidRPr="009A0C0C">
        <w:rPr>
          <w:rFonts w:ascii="Liberation Serif" w:hAnsi="Liberation Serif" w:cs="Liberation Serif"/>
        </w:rPr>
        <w:t>.</w:t>
      </w:r>
      <w:r w:rsidR="001C526C" w:rsidRPr="009A0C0C">
        <w:rPr>
          <w:rFonts w:ascii="Liberation Serif" w:hAnsi="Liberation Serif" w:cs="Liberation Serif"/>
        </w:rPr>
        <w:t xml:space="preserve"> Перечисление субсидии осуществляется в соответствии с бюджетным законодательством Российской Федерации на расчетный счет получателю субсидии, открытый в кредитной организации и указанный в Соглашении.</w:t>
      </w:r>
    </w:p>
    <w:p w:rsidR="007F081A" w:rsidRPr="009A0C0C" w:rsidRDefault="00E95165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</w:t>
      </w:r>
      <w:r w:rsidR="0013139C" w:rsidRPr="009A0C0C">
        <w:rPr>
          <w:rFonts w:ascii="Liberation Serif" w:hAnsi="Liberation Serif" w:cs="Liberation Serif"/>
        </w:rPr>
        <w:t>5</w:t>
      </w:r>
      <w:r w:rsidRPr="009A0C0C">
        <w:rPr>
          <w:rFonts w:ascii="Liberation Serif" w:hAnsi="Liberation Serif" w:cs="Liberation Serif"/>
        </w:rPr>
        <w:t xml:space="preserve">. </w:t>
      </w:r>
      <w:r w:rsidR="00167EE4" w:rsidRPr="009A0C0C">
        <w:rPr>
          <w:rFonts w:ascii="Liberation Serif" w:hAnsi="Liberation Serif" w:cs="Liberation Serif"/>
        </w:rPr>
        <w:t xml:space="preserve">Управление </w:t>
      </w:r>
      <w:r w:rsidR="007F081A" w:rsidRPr="009A0C0C">
        <w:rPr>
          <w:rFonts w:ascii="Liberation Serif" w:hAnsi="Liberation Serif" w:cs="Liberation Serif"/>
        </w:rPr>
        <w:t xml:space="preserve">в течение </w:t>
      </w:r>
      <w:r w:rsidR="00167EE4" w:rsidRPr="009A0C0C">
        <w:rPr>
          <w:rFonts w:ascii="Liberation Serif" w:hAnsi="Liberation Serif" w:cs="Liberation Serif"/>
        </w:rPr>
        <w:t>2</w:t>
      </w:r>
      <w:r w:rsidR="00B07B12" w:rsidRPr="009A0C0C">
        <w:rPr>
          <w:rFonts w:ascii="Liberation Serif" w:hAnsi="Liberation Serif" w:cs="Liberation Serif"/>
        </w:rPr>
        <w:t xml:space="preserve"> </w:t>
      </w:r>
      <w:r w:rsidR="00BE3794" w:rsidRPr="009A0C0C">
        <w:rPr>
          <w:rFonts w:ascii="Liberation Serif" w:hAnsi="Liberation Serif" w:cs="Liberation Serif"/>
        </w:rPr>
        <w:t>(</w:t>
      </w:r>
      <w:r w:rsidR="00167EE4" w:rsidRPr="009A0C0C">
        <w:rPr>
          <w:rFonts w:ascii="Liberation Serif" w:hAnsi="Liberation Serif" w:cs="Liberation Serif"/>
        </w:rPr>
        <w:t>двух</w:t>
      </w:r>
      <w:r w:rsidR="00BE3794" w:rsidRPr="009A0C0C">
        <w:rPr>
          <w:rFonts w:ascii="Liberation Serif" w:hAnsi="Liberation Serif" w:cs="Liberation Serif"/>
        </w:rPr>
        <w:t xml:space="preserve">) </w:t>
      </w:r>
      <w:r w:rsidR="007F081A" w:rsidRPr="009A0C0C">
        <w:rPr>
          <w:rFonts w:ascii="Liberation Serif" w:hAnsi="Liberation Serif" w:cs="Liberation Serif"/>
        </w:rPr>
        <w:t xml:space="preserve">рабочих дней после </w:t>
      </w:r>
      <w:r w:rsidR="00167EE4" w:rsidRPr="009A0C0C">
        <w:rPr>
          <w:rFonts w:ascii="Liberation Serif" w:hAnsi="Liberation Serif" w:cs="Liberation Serif"/>
        </w:rPr>
        <w:t xml:space="preserve">предоставления получателем субсидии </w:t>
      </w:r>
      <w:r w:rsidR="007F081A" w:rsidRPr="009A0C0C">
        <w:rPr>
          <w:rFonts w:ascii="Liberation Serif" w:hAnsi="Liberation Serif" w:cs="Liberation Serif"/>
        </w:rPr>
        <w:t>заяв</w:t>
      </w:r>
      <w:r w:rsidR="00772BF1" w:rsidRPr="009A0C0C">
        <w:rPr>
          <w:rFonts w:ascii="Liberation Serif" w:hAnsi="Liberation Serif" w:cs="Liberation Serif"/>
        </w:rPr>
        <w:t>ки</w:t>
      </w:r>
      <w:r w:rsidR="007F081A" w:rsidRPr="009A0C0C">
        <w:rPr>
          <w:rFonts w:ascii="Liberation Serif" w:hAnsi="Liberation Serif" w:cs="Liberation Serif"/>
        </w:rPr>
        <w:t xml:space="preserve"> на </w:t>
      </w:r>
      <w:r w:rsidR="000C5297" w:rsidRPr="00EB0865">
        <w:rPr>
          <w:rFonts w:ascii="Liberation Serif" w:hAnsi="Liberation Serif" w:cs="Liberation Serif"/>
        </w:rPr>
        <w:t>финансовое обеспечение</w:t>
      </w:r>
      <w:r w:rsidR="00FB3DFC" w:rsidRPr="00EB0865">
        <w:rPr>
          <w:rFonts w:ascii="Liberation Serif" w:hAnsi="Liberation Serif" w:cs="Liberation Serif"/>
        </w:rPr>
        <w:t xml:space="preserve"> затрат,</w:t>
      </w:r>
      <w:r w:rsidR="00167EE4" w:rsidRPr="009A0C0C">
        <w:rPr>
          <w:rFonts w:ascii="Liberation Serif" w:hAnsi="Liberation Serif" w:cs="Liberation Serif"/>
        </w:rPr>
        <w:t xml:space="preserve"> по утвержденной форме (приложение 5 к Порядку)</w:t>
      </w:r>
      <w:r w:rsidR="007F081A" w:rsidRPr="009A0C0C">
        <w:rPr>
          <w:rFonts w:ascii="Liberation Serif" w:hAnsi="Liberation Serif" w:cs="Liberation Serif"/>
        </w:rPr>
        <w:t xml:space="preserve"> направляет документы для перечисления субсидии в Первоуральское муниципальное бюджетное учреждение «Центр бухгалтерских услуг»</w:t>
      </w:r>
      <w:r w:rsidR="005040B7" w:rsidRPr="009A0C0C">
        <w:rPr>
          <w:rFonts w:ascii="Liberation Serif" w:hAnsi="Liberation Serif" w:cs="Liberation Serif"/>
        </w:rPr>
        <w:t xml:space="preserve"> (далее – ПМБУ «ЦБУ»)</w:t>
      </w:r>
      <w:r w:rsidR="007F081A" w:rsidRPr="009A0C0C">
        <w:rPr>
          <w:rFonts w:ascii="Liberation Serif" w:hAnsi="Liberation Serif" w:cs="Liberation Serif"/>
        </w:rPr>
        <w:t>.</w:t>
      </w:r>
    </w:p>
    <w:p w:rsidR="00E00B51" w:rsidRPr="009A0C0C" w:rsidRDefault="00E00B51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</w:t>
      </w:r>
      <w:r w:rsidR="0013139C" w:rsidRPr="009A0C0C">
        <w:rPr>
          <w:rFonts w:ascii="Liberation Serif" w:hAnsi="Liberation Serif" w:cs="Liberation Serif"/>
        </w:rPr>
        <w:t>6</w:t>
      </w:r>
      <w:r w:rsidR="00756565" w:rsidRPr="009A0C0C">
        <w:rPr>
          <w:rFonts w:ascii="Liberation Serif" w:hAnsi="Liberation Serif" w:cs="Liberation Serif"/>
        </w:rPr>
        <w:t>.</w:t>
      </w:r>
      <w:r w:rsidRPr="009A0C0C">
        <w:rPr>
          <w:rFonts w:ascii="Liberation Serif" w:hAnsi="Liberation Serif" w:cs="Liberation Serif"/>
        </w:rPr>
        <w:t xml:space="preserve"> </w:t>
      </w:r>
      <w:r w:rsidR="005040B7" w:rsidRPr="009A0C0C">
        <w:rPr>
          <w:rFonts w:ascii="Liberation Serif" w:hAnsi="Liberation Serif" w:cs="Liberation Serif"/>
        </w:rPr>
        <w:t xml:space="preserve">ПМБУ «ЦБУ» </w:t>
      </w:r>
      <w:r w:rsidRPr="009A0C0C">
        <w:rPr>
          <w:rFonts w:ascii="Liberation Serif" w:hAnsi="Liberation Serif" w:cs="Liberation Serif"/>
        </w:rPr>
        <w:t xml:space="preserve">в течение </w:t>
      </w:r>
      <w:r w:rsidR="00DF1C4C" w:rsidRPr="009A0C0C">
        <w:rPr>
          <w:rFonts w:ascii="Liberation Serif" w:hAnsi="Liberation Serif" w:cs="Liberation Serif"/>
        </w:rPr>
        <w:t>5</w:t>
      </w:r>
      <w:r w:rsidRPr="009A0C0C">
        <w:rPr>
          <w:rFonts w:ascii="Liberation Serif" w:hAnsi="Liberation Serif" w:cs="Liberation Serif"/>
        </w:rPr>
        <w:t xml:space="preserve"> </w:t>
      </w:r>
      <w:r w:rsidR="00BE3794" w:rsidRPr="009A0C0C">
        <w:rPr>
          <w:rFonts w:ascii="Liberation Serif" w:hAnsi="Liberation Serif" w:cs="Liberation Serif"/>
        </w:rPr>
        <w:t xml:space="preserve">(пяти) </w:t>
      </w:r>
      <w:r w:rsidRPr="009A0C0C">
        <w:rPr>
          <w:rFonts w:ascii="Liberation Serif" w:hAnsi="Liberation Serif" w:cs="Liberation Serif"/>
        </w:rPr>
        <w:t xml:space="preserve">рабочих дней на основании соглашений и представленных документов осуществляет проверку заявки </w:t>
      </w:r>
      <w:r w:rsidR="008136C8" w:rsidRPr="009A0C0C">
        <w:rPr>
          <w:rFonts w:ascii="Liberation Serif" w:hAnsi="Liberation Serif" w:cs="Liberation Serif"/>
        </w:rPr>
        <w:t xml:space="preserve">на </w:t>
      </w:r>
      <w:r w:rsidR="000C5297" w:rsidRPr="009A0C0C">
        <w:rPr>
          <w:rFonts w:ascii="Liberation Serif" w:hAnsi="Liberation Serif" w:cs="Liberation Serif"/>
        </w:rPr>
        <w:t xml:space="preserve">финансовое обеспечение </w:t>
      </w:r>
      <w:r w:rsidR="00FB3DFC" w:rsidRPr="009A0C0C">
        <w:rPr>
          <w:rFonts w:ascii="Liberation Serif" w:hAnsi="Liberation Serif" w:cs="Liberation Serif"/>
        </w:rPr>
        <w:t xml:space="preserve">и (или) возмещения </w:t>
      </w:r>
      <w:r w:rsidR="000C5297" w:rsidRPr="009A0C0C">
        <w:rPr>
          <w:rFonts w:ascii="Liberation Serif" w:hAnsi="Liberation Serif" w:cs="Liberation Serif"/>
        </w:rPr>
        <w:t>затрат</w:t>
      </w:r>
      <w:r w:rsidRPr="009A0C0C">
        <w:rPr>
          <w:rFonts w:ascii="Liberation Serif" w:hAnsi="Liberation Serif" w:cs="Liberation Serif"/>
        </w:rPr>
        <w:t>, после проверки перечисляет бюджетные средства с лицевого счета Администрации</w:t>
      </w:r>
      <w:r w:rsidR="009D24D9" w:rsidRPr="009A0C0C">
        <w:rPr>
          <w:rFonts w:ascii="Liberation Serif" w:hAnsi="Liberation Serif"/>
        </w:rPr>
        <w:t xml:space="preserve"> </w:t>
      </w:r>
      <w:r w:rsidR="009D24D9" w:rsidRPr="009A0C0C">
        <w:rPr>
          <w:rFonts w:ascii="Liberation Serif" w:hAnsi="Liberation Serif" w:cs="Liberation Serif"/>
        </w:rPr>
        <w:t>муниципального округа Первоуральск</w:t>
      </w:r>
      <w:r w:rsidRPr="009A0C0C">
        <w:rPr>
          <w:rFonts w:ascii="Liberation Serif" w:hAnsi="Liberation Serif" w:cs="Liberation Serif"/>
        </w:rPr>
        <w:t xml:space="preserve"> на расчетные счета </w:t>
      </w:r>
      <w:r w:rsidR="00A2764F" w:rsidRPr="009A0C0C">
        <w:rPr>
          <w:rFonts w:ascii="Liberation Serif" w:hAnsi="Liberation Serif" w:cs="Liberation Serif"/>
        </w:rPr>
        <w:t>п</w:t>
      </w:r>
      <w:r w:rsidRPr="009A0C0C">
        <w:rPr>
          <w:rFonts w:ascii="Liberation Serif" w:hAnsi="Liberation Serif" w:cs="Liberation Serif"/>
        </w:rPr>
        <w:t>олучателей субсидий, в пределах утвержденного кассового плана.</w:t>
      </w:r>
    </w:p>
    <w:p w:rsidR="00D40B67" w:rsidRPr="009A0C0C" w:rsidRDefault="00D40B67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При совпадении</w:t>
      </w:r>
      <w:r w:rsidR="0068603F">
        <w:rPr>
          <w:rFonts w:ascii="Liberation Serif" w:hAnsi="Liberation Serif" w:cs="Liberation Serif"/>
        </w:rPr>
        <w:t xml:space="preserve"> дня</w:t>
      </w:r>
      <w:r w:rsidRPr="009A0C0C">
        <w:rPr>
          <w:rFonts w:ascii="Liberation Serif" w:hAnsi="Liberation Serif" w:cs="Liberation Serif"/>
        </w:rPr>
        <w:t xml:space="preserve"> перечисления бюджетных средств с выходным или праздничным днем, перечисления производятся не позднее следующего рабочего дня.</w:t>
      </w:r>
    </w:p>
    <w:p w:rsidR="00D42D8B" w:rsidRPr="009A0C0C" w:rsidRDefault="00D42D8B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487E5B" w:rsidRDefault="00487E5B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644C22" w:rsidRDefault="00644C22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644C22" w:rsidRDefault="00644C22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644C22" w:rsidRDefault="00644C22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644C22" w:rsidRPr="009A0C0C" w:rsidRDefault="00644C22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D40B67" w:rsidRPr="009A0C0C" w:rsidRDefault="00D42D8B" w:rsidP="00396AA2">
      <w:pPr>
        <w:ind w:firstLine="709"/>
        <w:contextualSpacing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lastRenderedPageBreak/>
        <w:t>IV. РЕЗУЛЬТАТ ПРЕДОСТАВЛЕНИЯ СУБСИДИИ</w:t>
      </w:r>
    </w:p>
    <w:p w:rsidR="00D42D8B" w:rsidRPr="009A0C0C" w:rsidRDefault="00D42D8B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</w:p>
    <w:p w:rsidR="00D42D8B" w:rsidRPr="009A0C0C" w:rsidRDefault="00D42D8B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</w:t>
      </w:r>
      <w:r w:rsidR="0013139C" w:rsidRPr="009A0C0C">
        <w:rPr>
          <w:rFonts w:ascii="Liberation Serif" w:hAnsi="Liberation Serif" w:cs="Liberation Serif"/>
        </w:rPr>
        <w:t>7</w:t>
      </w:r>
      <w:r w:rsidRPr="009A0C0C">
        <w:rPr>
          <w:rFonts w:ascii="Liberation Serif" w:hAnsi="Liberation Serif" w:cs="Liberation Serif"/>
        </w:rPr>
        <w:t xml:space="preserve">. В Соглашении о предоставлении субсидии из бюджета </w:t>
      </w:r>
      <w:r w:rsidR="009D24D9" w:rsidRPr="009A0C0C">
        <w:rPr>
          <w:rFonts w:ascii="Liberation Serif" w:hAnsi="Liberation Serif" w:cs="Liberation Serif"/>
        </w:rPr>
        <w:t>муниципального округа Первоуральск</w:t>
      </w:r>
      <w:r w:rsidRPr="009A0C0C">
        <w:rPr>
          <w:rFonts w:ascii="Liberation Serif" w:hAnsi="Liberation Serif" w:cs="Liberation Serif"/>
        </w:rPr>
        <w:t xml:space="preserve"> получателю субсидии устанавливаются значения целевых показателей в сфере физической культуры и спорта.</w:t>
      </w:r>
    </w:p>
    <w:p w:rsidR="00D42D8B" w:rsidRPr="009A0C0C" w:rsidRDefault="00D42D8B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</w:t>
      </w:r>
      <w:r w:rsidR="0013139C" w:rsidRPr="009A0C0C">
        <w:rPr>
          <w:rFonts w:ascii="Liberation Serif" w:hAnsi="Liberation Serif" w:cs="Liberation Serif"/>
        </w:rPr>
        <w:t>8</w:t>
      </w:r>
      <w:r w:rsidRPr="009A0C0C">
        <w:rPr>
          <w:rFonts w:ascii="Liberation Serif" w:hAnsi="Liberation Serif" w:cs="Liberation Serif"/>
        </w:rPr>
        <w:t xml:space="preserve">. Получатель субсидии обязуется обеспечить достижение значений целевых показателей, установленных Администрацией </w:t>
      </w:r>
      <w:r w:rsidR="009D24D9" w:rsidRPr="009A0C0C">
        <w:rPr>
          <w:rFonts w:ascii="Liberation Serif" w:hAnsi="Liberation Serif" w:cs="Liberation Serif"/>
        </w:rPr>
        <w:t>муниципального округа Первоуральск</w:t>
      </w:r>
      <w:r w:rsidRPr="009A0C0C">
        <w:rPr>
          <w:rFonts w:ascii="Liberation Serif" w:hAnsi="Liberation Serif" w:cs="Liberation Serif"/>
        </w:rPr>
        <w:t xml:space="preserve"> в Соглашении о предоставлении субсидии:</w:t>
      </w:r>
    </w:p>
    <w:p w:rsidR="00D42D8B" w:rsidRPr="009A0C0C" w:rsidRDefault="00D42D8B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-проведение официальных спортивных и физкультурных мероприятий на территории </w:t>
      </w:r>
      <w:r w:rsidR="009D24D9" w:rsidRPr="009A0C0C">
        <w:rPr>
          <w:rFonts w:ascii="Liberation Serif" w:hAnsi="Liberation Serif" w:cs="Liberation Serif"/>
        </w:rPr>
        <w:t>муниципального округа Первоуральск</w:t>
      </w:r>
      <w:r w:rsidRPr="009A0C0C">
        <w:rPr>
          <w:rFonts w:ascii="Liberation Serif" w:hAnsi="Liberation Serif" w:cs="Liberation Serif"/>
        </w:rPr>
        <w:t xml:space="preserve"> (единиц);</w:t>
      </w:r>
    </w:p>
    <w:p w:rsidR="00D40B67" w:rsidRPr="009A0C0C" w:rsidRDefault="00D42D8B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-количество человек, занимающихся видом спорта (человек).</w:t>
      </w:r>
    </w:p>
    <w:p w:rsidR="00EC0166" w:rsidRPr="009A0C0C" w:rsidRDefault="00EC0166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</w:t>
      </w:r>
      <w:r w:rsidR="0013139C" w:rsidRPr="009A0C0C">
        <w:rPr>
          <w:rFonts w:ascii="Liberation Serif" w:hAnsi="Liberation Serif" w:cs="Liberation Serif"/>
        </w:rPr>
        <w:t>9</w:t>
      </w:r>
      <w:r w:rsidRPr="009A0C0C">
        <w:rPr>
          <w:rFonts w:ascii="Liberation Serif" w:hAnsi="Liberation Serif" w:cs="Liberation Serif"/>
        </w:rPr>
        <w:t>. Результатом предоставления субсидии является достижение значений целевых показателей не менее 95 процентов от годовых плановых значений</w:t>
      </w:r>
      <w:r w:rsidR="0088313B" w:rsidRPr="009A0C0C">
        <w:rPr>
          <w:rFonts w:ascii="Liberation Serif" w:hAnsi="Liberation Serif" w:cs="Liberation Serif"/>
        </w:rPr>
        <w:t xml:space="preserve"> установленных в Соглашении. </w:t>
      </w:r>
    </w:p>
    <w:p w:rsidR="00D42D8B" w:rsidRPr="009A0C0C" w:rsidRDefault="00D42D8B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</w:p>
    <w:p w:rsidR="00487E5B" w:rsidRPr="009A0C0C" w:rsidRDefault="00487E5B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</w:p>
    <w:p w:rsidR="009B15BA" w:rsidRPr="009A0C0C" w:rsidRDefault="00D40B67" w:rsidP="00396AA2">
      <w:pPr>
        <w:ind w:firstLine="709"/>
        <w:contextualSpacing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  <w:lang w:val="en-US"/>
        </w:rPr>
        <w:t>V</w:t>
      </w:r>
      <w:r w:rsidRPr="009A0C0C">
        <w:rPr>
          <w:rFonts w:ascii="Liberation Serif" w:hAnsi="Liberation Serif" w:cs="Liberation Serif"/>
        </w:rPr>
        <w:t>.ТРЕБОВАНИЯ К ОТЧЕТНОСТИ</w:t>
      </w:r>
    </w:p>
    <w:p w:rsidR="00D40B67" w:rsidRPr="009A0C0C" w:rsidRDefault="00D40B67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</w:p>
    <w:p w:rsidR="00D40B67" w:rsidRPr="00EB0865" w:rsidRDefault="0013139C" w:rsidP="00396AA2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30</w:t>
      </w:r>
      <w:r w:rsidR="00B16C79" w:rsidRPr="009A0C0C">
        <w:rPr>
          <w:rFonts w:ascii="Liberation Serif" w:hAnsi="Liberation Serif" w:cs="Liberation Serif"/>
        </w:rPr>
        <w:t>. Получатели субсидии</w:t>
      </w:r>
      <w:r w:rsidR="00E87E6A" w:rsidRPr="009A0C0C">
        <w:rPr>
          <w:rFonts w:ascii="Liberation Serif" w:hAnsi="Liberation Serif" w:cs="Liberation Serif"/>
        </w:rPr>
        <w:t xml:space="preserve"> предоставляют в </w:t>
      </w:r>
      <w:r w:rsidR="00D40B67" w:rsidRPr="009A0C0C">
        <w:rPr>
          <w:rFonts w:ascii="Liberation Serif" w:hAnsi="Liberation Serif" w:cs="Liberation Serif"/>
        </w:rPr>
        <w:t xml:space="preserve">Управление </w:t>
      </w:r>
      <w:r w:rsidR="000C5297" w:rsidRPr="009A0C0C">
        <w:rPr>
          <w:rFonts w:ascii="Liberation Serif" w:hAnsi="Liberation Serif" w:cs="Liberation Serif"/>
        </w:rPr>
        <w:t xml:space="preserve">ежеквартально в срок не </w:t>
      </w:r>
      <w:r w:rsidR="000C5297" w:rsidRPr="00EB0865">
        <w:rPr>
          <w:rFonts w:ascii="Liberation Serif" w:hAnsi="Liberation Serif" w:cs="Liberation Serif"/>
        </w:rPr>
        <w:t xml:space="preserve">позднее </w:t>
      </w:r>
      <w:r w:rsidR="002E5775" w:rsidRPr="00EB0865">
        <w:t xml:space="preserve">10-го рабочего дня </w:t>
      </w:r>
      <w:r w:rsidR="000C5297" w:rsidRPr="00EB0865">
        <w:rPr>
          <w:rFonts w:ascii="Liberation Serif" w:hAnsi="Liberation Serif" w:cs="Liberation Serif"/>
        </w:rPr>
        <w:t>месяца, сл</w:t>
      </w:r>
      <w:r w:rsidR="00D40B67" w:rsidRPr="00EB0865">
        <w:rPr>
          <w:rFonts w:ascii="Liberation Serif" w:hAnsi="Liberation Serif" w:cs="Liberation Serif"/>
        </w:rPr>
        <w:t>едующего за отчетным кварталом:</w:t>
      </w:r>
    </w:p>
    <w:p w:rsidR="000C5297" w:rsidRPr="009A0C0C" w:rsidRDefault="000C5297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1) отчет (приложение </w:t>
      </w:r>
      <w:r w:rsidR="00F61F42" w:rsidRPr="009A0C0C">
        <w:rPr>
          <w:rFonts w:ascii="Liberation Serif" w:hAnsi="Liberation Serif" w:cs="Liberation Serif"/>
          <w:sz w:val="24"/>
          <w:szCs w:val="24"/>
        </w:rPr>
        <w:t>6</w:t>
      </w:r>
      <w:r w:rsidR="004E0D5F" w:rsidRPr="009A0C0C">
        <w:rPr>
          <w:rFonts w:ascii="Liberation Serif" w:hAnsi="Liberation Serif" w:cs="Liberation Serif"/>
          <w:sz w:val="24"/>
          <w:szCs w:val="24"/>
        </w:rPr>
        <w:t xml:space="preserve"> 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к Порядку) по использованию средств </w:t>
      </w:r>
      <w:r w:rsidR="00D40B67" w:rsidRPr="009A0C0C">
        <w:rPr>
          <w:rFonts w:ascii="Liberation Serif" w:hAnsi="Liberation Serif" w:cs="Liberation Serif"/>
          <w:sz w:val="24"/>
          <w:szCs w:val="24"/>
        </w:rPr>
        <w:t>субсидии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с приложением копий подтверждающих документов, заверенных в установленном законодательств</w:t>
      </w:r>
      <w:r w:rsidR="00A2764F" w:rsidRPr="009A0C0C">
        <w:rPr>
          <w:rFonts w:ascii="Liberation Serif" w:hAnsi="Liberation Serif" w:cs="Liberation Serif"/>
          <w:sz w:val="24"/>
          <w:szCs w:val="24"/>
        </w:rPr>
        <w:t>ом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порядке;</w:t>
      </w:r>
    </w:p>
    <w:p w:rsidR="0044300F" w:rsidRDefault="000C5297" w:rsidP="0044300F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2) отчет (приложение </w:t>
      </w:r>
      <w:r w:rsidR="00F61F42" w:rsidRPr="009A0C0C">
        <w:rPr>
          <w:rFonts w:ascii="Liberation Serif" w:hAnsi="Liberation Serif" w:cs="Liberation Serif"/>
          <w:sz w:val="24"/>
          <w:szCs w:val="24"/>
        </w:rPr>
        <w:t>7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к Порядку) </w:t>
      </w:r>
      <w:r w:rsidR="00D40B67" w:rsidRPr="009A0C0C">
        <w:rPr>
          <w:rFonts w:ascii="Liberation Serif" w:hAnsi="Liberation Serif" w:cs="Liberation Serif"/>
          <w:sz w:val="24"/>
          <w:szCs w:val="24"/>
        </w:rPr>
        <w:t xml:space="preserve">о достижении значений целевых показателей деятельности в сфере физической культуры и спорта 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(нарастающим итогом), установленных в пункте </w:t>
      </w:r>
      <w:r w:rsidR="00D40B67" w:rsidRPr="009A0C0C">
        <w:rPr>
          <w:rFonts w:ascii="Liberation Serif" w:hAnsi="Liberation Serif" w:cs="Liberation Serif"/>
          <w:sz w:val="24"/>
          <w:szCs w:val="24"/>
        </w:rPr>
        <w:t>2</w:t>
      </w:r>
      <w:r w:rsidR="0088313B" w:rsidRPr="009A0C0C">
        <w:rPr>
          <w:rFonts w:ascii="Liberation Serif" w:hAnsi="Liberation Serif" w:cs="Liberation Serif"/>
          <w:sz w:val="24"/>
          <w:szCs w:val="24"/>
        </w:rPr>
        <w:t>3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настоящего Порядка</w:t>
      </w:r>
      <w:r w:rsidR="001F32B2" w:rsidRPr="009A0C0C">
        <w:rPr>
          <w:rFonts w:ascii="Liberation Serif" w:hAnsi="Liberation Serif" w:cs="Liberation Serif"/>
          <w:sz w:val="24"/>
          <w:szCs w:val="24"/>
        </w:rPr>
        <w:t>,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с приложением подтверждающих документов</w:t>
      </w:r>
      <w:r w:rsidR="0088313B" w:rsidRPr="009A0C0C">
        <w:rPr>
          <w:rFonts w:ascii="Liberation Serif" w:hAnsi="Liberation Serif" w:cs="Liberation Serif"/>
          <w:sz w:val="24"/>
          <w:szCs w:val="24"/>
        </w:rPr>
        <w:t xml:space="preserve"> или копий</w:t>
      </w:r>
      <w:r w:rsidRPr="009A0C0C">
        <w:rPr>
          <w:rFonts w:ascii="Liberation Serif" w:hAnsi="Liberation Serif" w:cs="Liberation Serif"/>
          <w:sz w:val="24"/>
          <w:szCs w:val="24"/>
        </w:rPr>
        <w:t>, заверенных в установленном законодательств</w:t>
      </w:r>
      <w:r w:rsidR="00A2764F" w:rsidRPr="009A0C0C">
        <w:rPr>
          <w:rFonts w:ascii="Liberation Serif" w:hAnsi="Liberation Serif" w:cs="Liberation Serif"/>
          <w:sz w:val="24"/>
          <w:szCs w:val="24"/>
        </w:rPr>
        <w:t>ом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порядке</w:t>
      </w:r>
      <w:r w:rsidR="00A2764F" w:rsidRPr="009A0C0C">
        <w:rPr>
          <w:rFonts w:ascii="Liberation Serif" w:hAnsi="Liberation Serif" w:cs="Liberation Serif"/>
          <w:sz w:val="24"/>
          <w:szCs w:val="24"/>
        </w:rPr>
        <w:t>.</w:t>
      </w:r>
    </w:p>
    <w:p w:rsidR="00C91A59" w:rsidRPr="0044300F" w:rsidRDefault="0044300F" w:rsidP="0044300F">
      <w:pPr>
        <w:pStyle w:val="ConsPlusNormal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44300F">
        <w:rPr>
          <w:rFonts w:ascii="Liberation Serif" w:hAnsi="Liberation Serif"/>
          <w:sz w:val="24"/>
          <w:szCs w:val="24"/>
        </w:rPr>
        <w:t xml:space="preserve">Администрация муниципального округа Первоуральск </w:t>
      </w:r>
      <w:r w:rsidR="00C91A59" w:rsidRPr="0044300F">
        <w:rPr>
          <w:rFonts w:ascii="Liberation Serif" w:hAnsi="Liberation Serif"/>
          <w:sz w:val="24"/>
          <w:szCs w:val="24"/>
        </w:rPr>
        <w:t>осуществляет проверку и принятие отчета, указанного в настоящем пункте, в срок, не превышающий 20 рабочих дней со дня представления такого отчета.</w:t>
      </w:r>
    </w:p>
    <w:p w:rsidR="00C91A59" w:rsidRPr="009A0C0C" w:rsidRDefault="00C91A59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B16C79" w:rsidRPr="009A0C0C" w:rsidRDefault="00396AA2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3</w:t>
      </w:r>
      <w:r w:rsidR="0013139C" w:rsidRPr="009A0C0C">
        <w:rPr>
          <w:rFonts w:ascii="Liberation Serif" w:hAnsi="Liberation Serif" w:cs="Liberation Serif"/>
          <w:sz w:val="24"/>
          <w:szCs w:val="24"/>
        </w:rPr>
        <w:t>1</w:t>
      </w:r>
      <w:r w:rsidR="008136C8" w:rsidRPr="009A0C0C">
        <w:rPr>
          <w:rFonts w:ascii="Liberation Serif" w:hAnsi="Liberation Serif" w:cs="Liberation Serif"/>
          <w:sz w:val="24"/>
          <w:szCs w:val="24"/>
        </w:rPr>
        <w:t xml:space="preserve">. </w:t>
      </w:r>
      <w:r w:rsidR="004664A6" w:rsidRPr="009A0C0C">
        <w:rPr>
          <w:rFonts w:ascii="Liberation Serif" w:hAnsi="Liberation Serif" w:cs="Liberation Serif"/>
          <w:sz w:val="24"/>
          <w:szCs w:val="24"/>
        </w:rPr>
        <w:t>Некоммерческая</w:t>
      </w:r>
      <w:r w:rsidR="004664A6" w:rsidRPr="009A0C0C" w:rsidDel="004664A6">
        <w:rPr>
          <w:rFonts w:ascii="Liberation Serif" w:hAnsi="Liberation Serif" w:cs="Liberation Serif"/>
          <w:sz w:val="24"/>
          <w:szCs w:val="24"/>
        </w:rPr>
        <w:t xml:space="preserve"> </w:t>
      </w:r>
      <w:r w:rsidR="004664A6" w:rsidRPr="009A0C0C">
        <w:rPr>
          <w:rFonts w:ascii="Liberation Serif" w:hAnsi="Liberation Serif" w:cs="Liberation Serif"/>
          <w:sz w:val="24"/>
          <w:szCs w:val="24"/>
        </w:rPr>
        <w:t>о</w:t>
      </w:r>
      <w:r w:rsidR="008136C8" w:rsidRPr="009A0C0C">
        <w:rPr>
          <w:rFonts w:ascii="Liberation Serif" w:hAnsi="Liberation Serif" w:cs="Liberation Serif"/>
          <w:sz w:val="24"/>
          <w:szCs w:val="24"/>
        </w:rPr>
        <w:t xml:space="preserve">рганизация – </w:t>
      </w:r>
      <w:r w:rsidR="00B16C79" w:rsidRPr="009A0C0C">
        <w:rPr>
          <w:rFonts w:ascii="Liberation Serif" w:hAnsi="Liberation Serif" w:cs="Liberation Serif"/>
          <w:sz w:val="24"/>
          <w:szCs w:val="24"/>
        </w:rPr>
        <w:t xml:space="preserve">получатель бюджетных средств несет ответственность за целевое использование бюджетных средств, достоверность представленных сведений и документов </w:t>
      </w:r>
      <w:r w:rsidR="00EF01F7" w:rsidRPr="009A0C0C">
        <w:rPr>
          <w:rFonts w:ascii="Liberation Serif" w:hAnsi="Liberation Serif" w:cs="Liberation Serif"/>
          <w:sz w:val="24"/>
          <w:szCs w:val="24"/>
        </w:rPr>
        <w:t xml:space="preserve">для финансирования </w:t>
      </w:r>
      <w:r w:rsidR="00B16C79" w:rsidRPr="009A0C0C">
        <w:rPr>
          <w:rFonts w:ascii="Liberation Serif" w:hAnsi="Liberation Serif" w:cs="Liberation Serif"/>
          <w:sz w:val="24"/>
          <w:szCs w:val="24"/>
        </w:rPr>
        <w:t>расходов.</w:t>
      </w:r>
    </w:p>
    <w:p w:rsidR="00557647" w:rsidRPr="009A0C0C" w:rsidRDefault="00557647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557647" w:rsidRPr="009A0C0C" w:rsidRDefault="00557647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557647" w:rsidRPr="009A0C0C" w:rsidRDefault="00557647" w:rsidP="00396AA2">
      <w:pPr>
        <w:pStyle w:val="ConsPlusNormal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V</w:t>
      </w:r>
      <w:r w:rsidR="00D42D8B" w:rsidRPr="009A0C0C">
        <w:rPr>
          <w:rFonts w:ascii="Liberation Serif" w:hAnsi="Liberation Serif" w:cs="Liberation Serif"/>
          <w:sz w:val="24"/>
          <w:szCs w:val="24"/>
          <w:lang w:val="en-US"/>
        </w:rPr>
        <w:t>I</w:t>
      </w:r>
      <w:r w:rsidRPr="009A0C0C">
        <w:rPr>
          <w:rFonts w:ascii="Liberation Serif" w:hAnsi="Liberation Serif" w:cs="Liberation Serif"/>
          <w:sz w:val="24"/>
          <w:szCs w:val="24"/>
        </w:rPr>
        <w:t>. 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:rsidR="00557647" w:rsidRPr="009A0C0C" w:rsidRDefault="00557647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9F0FC4" w:rsidRPr="009A0C0C" w:rsidRDefault="009F0FC4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554A4A" w:rsidRPr="009A0C0C" w:rsidRDefault="00396AA2" w:rsidP="00396AA2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3</w:t>
      </w:r>
      <w:r w:rsidR="0013139C" w:rsidRPr="009A0C0C">
        <w:rPr>
          <w:rFonts w:ascii="Liberation Serif" w:hAnsi="Liberation Serif" w:cs="Liberation Serif"/>
          <w:sz w:val="24"/>
          <w:szCs w:val="24"/>
        </w:rPr>
        <w:t>2</w:t>
      </w:r>
      <w:r w:rsidR="00554A4A" w:rsidRPr="009A0C0C">
        <w:rPr>
          <w:rFonts w:ascii="Liberation Serif" w:hAnsi="Liberation Serif" w:cs="Liberation Serif"/>
          <w:sz w:val="24"/>
          <w:szCs w:val="24"/>
        </w:rPr>
        <w:t xml:space="preserve">. Обязательная проверка соблюдения условий, целей и порядка предоставления субсидий осуществляется органами муниципального финансового контроля городского округа Первоуральск и Администрацией </w:t>
      </w:r>
      <w:r w:rsidR="00364794" w:rsidRPr="009A0C0C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="00DA7A57" w:rsidRPr="009A0C0C">
        <w:rPr>
          <w:rFonts w:ascii="Liberation Serif" w:hAnsi="Liberation Serif" w:cs="Liberation Serif"/>
          <w:sz w:val="24"/>
          <w:szCs w:val="24"/>
        </w:rPr>
        <w:t xml:space="preserve"> </w:t>
      </w:r>
      <w:r w:rsidR="00554A4A" w:rsidRPr="009A0C0C">
        <w:rPr>
          <w:rFonts w:ascii="Liberation Serif" w:hAnsi="Liberation Serif" w:cs="Liberation Serif"/>
          <w:sz w:val="24"/>
          <w:szCs w:val="24"/>
        </w:rPr>
        <w:t>в соответствии с законодательством.</w:t>
      </w:r>
    </w:p>
    <w:p w:rsidR="00DA7A57" w:rsidRPr="009A0C0C" w:rsidRDefault="0074686D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  <w:r w:rsidRPr="009A0C0C">
        <w:rPr>
          <w:rFonts w:ascii="Liberation Serif" w:hAnsi="Liberation Serif" w:cs="Liberation Serif"/>
        </w:rPr>
        <w:t>3</w:t>
      </w:r>
      <w:r w:rsidR="0013139C" w:rsidRPr="009A0C0C">
        <w:rPr>
          <w:rFonts w:ascii="Liberation Serif" w:hAnsi="Liberation Serif" w:cs="Liberation Serif"/>
        </w:rPr>
        <w:t>3</w:t>
      </w:r>
      <w:r w:rsidR="000B746E" w:rsidRPr="009A0C0C">
        <w:rPr>
          <w:rFonts w:ascii="Liberation Serif" w:hAnsi="Liberation Serif" w:cs="Liberation Serif"/>
        </w:rPr>
        <w:t xml:space="preserve">. </w:t>
      </w:r>
      <w:r w:rsidR="000B746E" w:rsidRPr="009A0C0C">
        <w:rPr>
          <w:rFonts w:ascii="Liberation Serif" w:eastAsia="Calibri" w:hAnsi="Liberation Serif" w:cs="Liberation Serif"/>
        </w:rPr>
        <w:t>При осуществлении проверки должностные лица имеют право запрашивать документы, подтверждающие про</w:t>
      </w:r>
      <w:r w:rsidR="00E87E6A" w:rsidRPr="009A0C0C">
        <w:rPr>
          <w:rFonts w:ascii="Liberation Serif" w:eastAsia="Calibri" w:hAnsi="Liberation Serif" w:cs="Liberation Serif"/>
        </w:rPr>
        <w:t>изведенные расходы, иные документы</w:t>
      </w:r>
      <w:r w:rsidR="000B746E" w:rsidRPr="009A0C0C">
        <w:rPr>
          <w:rFonts w:ascii="Liberation Serif" w:eastAsia="Calibri" w:hAnsi="Liberation Serif" w:cs="Liberation Serif"/>
        </w:rPr>
        <w:t xml:space="preserve"> по вопросам, подлежащим проверке, а также устные и письменные пояснения руководителя, иного уполномоченного лица получателя субсидии по вопросам, подлежащим проверке.</w:t>
      </w:r>
    </w:p>
    <w:p w:rsidR="00DA7A57" w:rsidRPr="009A0C0C" w:rsidRDefault="0074686D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  <w:r w:rsidRPr="009A0C0C">
        <w:rPr>
          <w:rFonts w:ascii="Liberation Serif" w:eastAsia="Calibri" w:hAnsi="Liberation Serif" w:cs="Liberation Serif"/>
        </w:rPr>
        <w:t>3</w:t>
      </w:r>
      <w:r w:rsidR="0013139C" w:rsidRPr="009A0C0C">
        <w:rPr>
          <w:rFonts w:ascii="Liberation Serif" w:eastAsia="Calibri" w:hAnsi="Liberation Serif" w:cs="Liberation Serif"/>
        </w:rPr>
        <w:t>4</w:t>
      </w:r>
      <w:r w:rsidR="00DA7A57" w:rsidRPr="009A0C0C">
        <w:rPr>
          <w:rFonts w:ascii="Liberation Serif" w:eastAsia="Calibri" w:hAnsi="Liberation Serif" w:cs="Liberation Serif"/>
        </w:rPr>
        <w:t xml:space="preserve">. При выявлении Администрацией </w:t>
      </w:r>
      <w:r w:rsidR="00364794" w:rsidRPr="009A0C0C">
        <w:rPr>
          <w:rFonts w:ascii="Liberation Serif" w:eastAsia="Calibri" w:hAnsi="Liberation Serif" w:cs="Liberation Serif"/>
        </w:rPr>
        <w:t>муниципального</w:t>
      </w:r>
      <w:r w:rsidR="00DA7A57" w:rsidRPr="009A0C0C">
        <w:rPr>
          <w:rFonts w:ascii="Liberation Serif" w:eastAsia="Calibri" w:hAnsi="Liberation Serif" w:cs="Liberation Serif"/>
        </w:rPr>
        <w:t xml:space="preserve"> округа Первоуральск и органами муниципального финансового контроля городского округа Первоуральск нарушений, установленных настоящим Порядком условий, целей и порядка предоставления субсидий возврат субсидии (части субсидии) в бюджет </w:t>
      </w:r>
      <w:r w:rsidR="00364794" w:rsidRPr="009A0C0C">
        <w:rPr>
          <w:rFonts w:ascii="Liberation Serif" w:eastAsia="Calibri" w:hAnsi="Liberation Serif" w:cs="Liberation Serif"/>
        </w:rPr>
        <w:t>муниципального</w:t>
      </w:r>
      <w:r w:rsidR="00DA7A57" w:rsidRPr="009A0C0C">
        <w:rPr>
          <w:rFonts w:ascii="Liberation Serif" w:eastAsia="Calibri" w:hAnsi="Liberation Serif" w:cs="Liberation Serif"/>
        </w:rPr>
        <w:t xml:space="preserve"> округа Первоуральск осуществляется на основании предписания Администрации </w:t>
      </w:r>
      <w:r w:rsidR="00364794" w:rsidRPr="009A0C0C">
        <w:rPr>
          <w:rFonts w:ascii="Liberation Serif" w:eastAsia="Calibri" w:hAnsi="Liberation Serif" w:cs="Liberation Serif"/>
        </w:rPr>
        <w:t xml:space="preserve">муниципального </w:t>
      </w:r>
      <w:r w:rsidR="00364794" w:rsidRPr="009A0C0C">
        <w:rPr>
          <w:rFonts w:ascii="Liberation Serif" w:eastAsia="Calibri" w:hAnsi="Liberation Serif" w:cs="Liberation Serif"/>
        </w:rPr>
        <w:lastRenderedPageBreak/>
        <w:t xml:space="preserve">округа Первоуральск </w:t>
      </w:r>
      <w:r w:rsidR="00DA7A57" w:rsidRPr="009A0C0C">
        <w:rPr>
          <w:rFonts w:ascii="Liberation Serif" w:eastAsia="Calibri" w:hAnsi="Liberation Serif" w:cs="Liberation Serif"/>
        </w:rPr>
        <w:t xml:space="preserve">и/или органа муниципального финансового контроля </w:t>
      </w:r>
      <w:r w:rsidR="00364794" w:rsidRPr="009A0C0C">
        <w:rPr>
          <w:rFonts w:ascii="Liberation Serif" w:eastAsia="Calibri" w:hAnsi="Liberation Serif" w:cs="Liberation Serif"/>
        </w:rPr>
        <w:t>муниципального</w:t>
      </w:r>
      <w:r w:rsidR="00DA7A57" w:rsidRPr="009A0C0C">
        <w:rPr>
          <w:rFonts w:ascii="Liberation Serif" w:eastAsia="Calibri" w:hAnsi="Liberation Serif" w:cs="Liberation Serif"/>
        </w:rPr>
        <w:t xml:space="preserve"> округа Первоуральск о возмещении ущерба, причиненного </w:t>
      </w:r>
      <w:r w:rsidR="00364794" w:rsidRPr="009A0C0C">
        <w:rPr>
          <w:rFonts w:ascii="Liberation Serif" w:eastAsia="Calibri" w:hAnsi="Liberation Serif" w:cs="Liberation Serif"/>
        </w:rPr>
        <w:t xml:space="preserve">муниципальному </w:t>
      </w:r>
      <w:r w:rsidR="00DA7A57" w:rsidRPr="009A0C0C">
        <w:rPr>
          <w:rFonts w:ascii="Liberation Serif" w:eastAsia="Calibri" w:hAnsi="Liberation Serif" w:cs="Liberation Serif"/>
        </w:rPr>
        <w:t xml:space="preserve">округу Первоуральск нарушением бюджетного законодательства, в порядке и сроки, указанные в предписании. </w:t>
      </w:r>
    </w:p>
    <w:p w:rsidR="00DA7A57" w:rsidRPr="009A0C0C" w:rsidRDefault="00DA7A57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  <w:r w:rsidRPr="009A0C0C">
        <w:rPr>
          <w:rFonts w:ascii="Liberation Serif" w:eastAsia="Calibri" w:hAnsi="Liberation Serif" w:cs="Liberation Serif"/>
        </w:rPr>
        <w:t>3</w:t>
      </w:r>
      <w:r w:rsidR="0013139C" w:rsidRPr="009A0C0C">
        <w:rPr>
          <w:rFonts w:ascii="Liberation Serif" w:eastAsia="Calibri" w:hAnsi="Liberation Serif" w:cs="Liberation Serif"/>
        </w:rPr>
        <w:t>5</w:t>
      </w:r>
      <w:r w:rsidRPr="009A0C0C">
        <w:rPr>
          <w:rFonts w:ascii="Liberation Serif" w:eastAsia="Calibri" w:hAnsi="Liberation Serif" w:cs="Liberation Serif"/>
        </w:rPr>
        <w:t xml:space="preserve">. В случае неисполнения предписания Администрация </w:t>
      </w:r>
      <w:r w:rsidR="00364794" w:rsidRPr="009A0C0C">
        <w:rPr>
          <w:rFonts w:ascii="Liberation Serif" w:eastAsia="Calibri" w:hAnsi="Liberation Serif" w:cs="Liberation Serif"/>
        </w:rPr>
        <w:t>муниципального</w:t>
      </w:r>
      <w:r w:rsidRPr="009A0C0C">
        <w:rPr>
          <w:rFonts w:ascii="Liberation Serif" w:eastAsia="Calibri" w:hAnsi="Liberation Serif" w:cs="Liberation Serif"/>
        </w:rPr>
        <w:t xml:space="preserve"> округа Первоуральск или орган муниципального финансового контроля </w:t>
      </w:r>
      <w:r w:rsidR="00364794" w:rsidRPr="009A0C0C">
        <w:rPr>
          <w:rFonts w:ascii="Liberation Serif" w:eastAsia="Calibri" w:hAnsi="Liberation Serif" w:cs="Liberation Serif"/>
        </w:rPr>
        <w:t>муниципального</w:t>
      </w:r>
      <w:r w:rsidRPr="009A0C0C">
        <w:rPr>
          <w:rFonts w:ascii="Liberation Serif" w:eastAsia="Calibri" w:hAnsi="Liberation Serif" w:cs="Liberation Serif"/>
        </w:rPr>
        <w:t xml:space="preserve"> округа Первоуральск, принимают меры по взысканию подлежащих возврату субсидии в бюджет </w:t>
      </w:r>
      <w:r w:rsidR="00364794" w:rsidRPr="009A0C0C">
        <w:rPr>
          <w:rFonts w:ascii="Liberation Serif" w:eastAsia="Calibri" w:hAnsi="Liberation Serif" w:cs="Liberation Serif"/>
        </w:rPr>
        <w:t>муниципального</w:t>
      </w:r>
      <w:r w:rsidRPr="009A0C0C">
        <w:rPr>
          <w:rFonts w:ascii="Liberation Serif" w:eastAsia="Calibri" w:hAnsi="Liberation Serif" w:cs="Liberation Serif"/>
        </w:rPr>
        <w:t xml:space="preserve"> округа Первоуральск в судебном порядке.</w:t>
      </w:r>
    </w:p>
    <w:p w:rsidR="00DA7A57" w:rsidRPr="009A0C0C" w:rsidRDefault="00DA7A57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  <w:r w:rsidRPr="009A0C0C">
        <w:rPr>
          <w:rFonts w:ascii="Liberation Serif" w:eastAsia="Calibri" w:hAnsi="Liberation Serif" w:cs="Liberation Serif"/>
        </w:rPr>
        <w:t>3</w:t>
      </w:r>
      <w:r w:rsidR="0013139C" w:rsidRPr="009A0C0C">
        <w:rPr>
          <w:rFonts w:ascii="Liberation Serif" w:eastAsia="Calibri" w:hAnsi="Liberation Serif" w:cs="Liberation Serif"/>
        </w:rPr>
        <w:t>6</w:t>
      </w:r>
      <w:r w:rsidRPr="009A0C0C">
        <w:rPr>
          <w:rFonts w:ascii="Liberation Serif" w:eastAsia="Calibri" w:hAnsi="Liberation Serif" w:cs="Liberation Serif"/>
        </w:rPr>
        <w:t xml:space="preserve">. Субсидия подлежит возврату в бюджет </w:t>
      </w:r>
      <w:r w:rsidR="003F0910" w:rsidRPr="009A0C0C">
        <w:rPr>
          <w:rFonts w:ascii="Liberation Serif" w:eastAsia="Calibri" w:hAnsi="Liberation Serif" w:cs="Liberation Serif"/>
        </w:rPr>
        <w:t>муниципального</w:t>
      </w:r>
      <w:r w:rsidRPr="009A0C0C">
        <w:rPr>
          <w:rFonts w:ascii="Liberation Serif" w:eastAsia="Calibri" w:hAnsi="Liberation Serif" w:cs="Liberation Serif"/>
        </w:rPr>
        <w:t xml:space="preserve"> округа Первоуральск в течение 10 (десяти) рабочих дней с момента получения соответствующего требования Администрации </w:t>
      </w:r>
      <w:r w:rsidR="003F0910" w:rsidRPr="009A0C0C">
        <w:rPr>
          <w:rFonts w:ascii="Liberation Serif" w:eastAsia="Calibri" w:hAnsi="Liberation Serif" w:cs="Liberation Serif"/>
        </w:rPr>
        <w:t>муниципального</w:t>
      </w:r>
      <w:r w:rsidRPr="009A0C0C">
        <w:rPr>
          <w:rFonts w:ascii="Liberation Serif" w:eastAsia="Calibri" w:hAnsi="Liberation Serif" w:cs="Liberation Serif"/>
        </w:rPr>
        <w:t xml:space="preserve"> округа Первоуральск и/или органа муниципального финансового контроля </w:t>
      </w:r>
      <w:r w:rsidR="003F0910" w:rsidRPr="009A0C0C">
        <w:rPr>
          <w:rFonts w:ascii="Liberation Serif" w:eastAsia="Calibri" w:hAnsi="Liberation Serif" w:cs="Liberation Serif"/>
        </w:rPr>
        <w:t>муниципального</w:t>
      </w:r>
      <w:r w:rsidRPr="009A0C0C">
        <w:rPr>
          <w:rFonts w:ascii="Liberation Serif" w:eastAsia="Calibri" w:hAnsi="Liberation Serif" w:cs="Liberation Serif"/>
        </w:rPr>
        <w:t xml:space="preserve"> округа Первоуральск по результатам проверки в следующих случаях:</w:t>
      </w:r>
    </w:p>
    <w:p w:rsidR="00396AA2" w:rsidRPr="009A0C0C" w:rsidRDefault="00396AA2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</w:p>
    <w:p w:rsidR="00DA7A57" w:rsidRPr="009A0C0C" w:rsidRDefault="00DA7A57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  <w:r w:rsidRPr="009A0C0C">
        <w:rPr>
          <w:rFonts w:ascii="Liberation Serif" w:eastAsia="Calibri" w:hAnsi="Liberation Serif" w:cs="Liberation Serif"/>
        </w:rPr>
        <w:t>1) при выявлении нарушений условий, целей и порядка предоставления субсидии, фактов неправомерного получения субсидии и представления недостоверных сведений – в полном объеме;</w:t>
      </w:r>
    </w:p>
    <w:p w:rsidR="00DA7A57" w:rsidRPr="009A0C0C" w:rsidRDefault="00DA7A57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  <w:r w:rsidRPr="009A0C0C">
        <w:rPr>
          <w:rFonts w:ascii="Liberation Serif" w:eastAsia="Calibri" w:hAnsi="Liberation Serif" w:cs="Liberation Serif"/>
        </w:rPr>
        <w:t>2) в случае не достижения значени</w:t>
      </w:r>
      <w:r w:rsidR="001E4ECD" w:rsidRPr="009A0C0C">
        <w:rPr>
          <w:rFonts w:ascii="Liberation Serif" w:eastAsia="Calibri" w:hAnsi="Liberation Serif" w:cs="Liberation Serif"/>
        </w:rPr>
        <w:t>й</w:t>
      </w:r>
      <w:r w:rsidRPr="009A0C0C">
        <w:rPr>
          <w:rFonts w:ascii="Liberation Serif" w:eastAsia="Calibri" w:hAnsi="Liberation Serif" w:cs="Liberation Serif"/>
        </w:rPr>
        <w:t xml:space="preserve"> </w:t>
      </w:r>
      <w:r w:rsidR="001E4ECD" w:rsidRPr="009A0C0C">
        <w:rPr>
          <w:rFonts w:ascii="Liberation Serif" w:eastAsia="Calibri" w:hAnsi="Liberation Serif" w:cs="Liberation Serif"/>
        </w:rPr>
        <w:t xml:space="preserve">целевых </w:t>
      </w:r>
      <w:r w:rsidRPr="009A0C0C">
        <w:rPr>
          <w:rFonts w:ascii="Liberation Serif" w:eastAsia="Calibri" w:hAnsi="Liberation Serif" w:cs="Liberation Serif"/>
        </w:rPr>
        <w:t>показателей предоставления субсидии.</w:t>
      </w:r>
    </w:p>
    <w:p w:rsidR="00DA7A57" w:rsidRPr="009A0C0C" w:rsidRDefault="00DA7A57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  <w:r w:rsidRPr="009A0C0C">
        <w:rPr>
          <w:rFonts w:ascii="Liberation Serif" w:eastAsia="Calibri" w:hAnsi="Liberation Serif" w:cs="Liberation Serif"/>
        </w:rPr>
        <w:t>3</w:t>
      </w:r>
      <w:r w:rsidR="0013139C" w:rsidRPr="009A0C0C">
        <w:rPr>
          <w:rFonts w:ascii="Liberation Serif" w:eastAsia="Calibri" w:hAnsi="Liberation Serif" w:cs="Liberation Serif"/>
        </w:rPr>
        <w:t>7</w:t>
      </w:r>
      <w:r w:rsidRPr="009A0C0C">
        <w:rPr>
          <w:rFonts w:ascii="Liberation Serif" w:eastAsia="Calibri" w:hAnsi="Liberation Serif" w:cs="Liberation Serif"/>
        </w:rPr>
        <w:t xml:space="preserve">. Неиспользованный в текущем отчетном году остаток средств субсидии должен быть </w:t>
      </w:r>
      <w:r w:rsidRPr="0044300F">
        <w:rPr>
          <w:rFonts w:ascii="Liberation Serif" w:eastAsia="Calibri" w:hAnsi="Liberation Serif" w:cs="Liberation Serif"/>
        </w:rPr>
        <w:t xml:space="preserve">возвращен до 25 января, </w:t>
      </w:r>
      <w:r w:rsidRPr="009A0C0C">
        <w:rPr>
          <w:rFonts w:ascii="Liberation Serif" w:eastAsia="Calibri" w:hAnsi="Liberation Serif" w:cs="Liberation Serif"/>
        </w:rPr>
        <w:t>следующего за отчетным годом.</w:t>
      </w:r>
    </w:p>
    <w:p w:rsidR="00DA7A57" w:rsidRPr="009A0C0C" w:rsidRDefault="00DA7A57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  <w:r w:rsidRPr="009A0C0C">
        <w:rPr>
          <w:rFonts w:ascii="Liberation Serif" w:eastAsia="Calibri" w:hAnsi="Liberation Serif" w:cs="Liberation Serif"/>
        </w:rPr>
        <w:t>3</w:t>
      </w:r>
      <w:r w:rsidR="0013139C" w:rsidRPr="009A0C0C">
        <w:rPr>
          <w:rFonts w:ascii="Liberation Serif" w:eastAsia="Calibri" w:hAnsi="Liberation Serif" w:cs="Liberation Serif"/>
        </w:rPr>
        <w:t>8</w:t>
      </w:r>
      <w:r w:rsidRPr="009A0C0C">
        <w:rPr>
          <w:rFonts w:ascii="Liberation Serif" w:eastAsia="Calibri" w:hAnsi="Liberation Serif" w:cs="Liberation Serif"/>
        </w:rPr>
        <w:t xml:space="preserve">. Контроль за целевым использованием предоставленной субсидии возлагается на Главного распорядителя бюджетных средств – Администрацию </w:t>
      </w:r>
      <w:r w:rsidR="003F0910" w:rsidRPr="009A0C0C">
        <w:rPr>
          <w:rFonts w:ascii="Liberation Serif" w:eastAsia="Calibri" w:hAnsi="Liberation Serif" w:cs="Liberation Serif"/>
        </w:rPr>
        <w:t>муниципального</w:t>
      </w:r>
      <w:r w:rsidRPr="009A0C0C">
        <w:rPr>
          <w:rFonts w:ascii="Liberation Serif" w:eastAsia="Calibri" w:hAnsi="Liberation Serif" w:cs="Liberation Serif"/>
        </w:rPr>
        <w:t xml:space="preserve"> округа Первоуральск. </w:t>
      </w:r>
    </w:p>
    <w:p w:rsidR="00DA7A57" w:rsidRPr="009A0C0C" w:rsidRDefault="00DA7A57" w:rsidP="00396AA2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eastAsia="Calibri" w:hAnsi="Liberation Serif" w:cs="Liberation Serif"/>
        </w:rPr>
      </w:pPr>
    </w:p>
    <w:p w:rsidR="00796C42" w:rsidRPr="009A0C0C" w:rsidRDefault="00796C42" w:rsidP="00396AA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DA7A57" w:rsidRPr="009A0C0C" w:rsidRDefault="00DA7A57" w:rsidP="00412E0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tbl>
      <w:tblPr>
        <w:tblpPr w:leftFromText="180" w:rightFromText="180" w:horzAnchor="margin" w:tblpXSpec="right" w:tblpY="-555"/>
        <w:tblW w:w="0" w:type="auto"/>
        <w:tblLook w:val="04A0" w:firstRow="1" w:lastRow="0" w:firstColumn="1" w:lastColumn="0" w:noHBand="0" w:noVBand="1"/>
      </w:tblPr>
      <w:tblGrid>
        <w:gridCol w:w="4655"/>
      </w:tblGrid>
      <w:tr w:rsidR="00200891" w:rsidRPr="009A0C0C" w:rsidTr="00693D45">
        <w:trPr>
          <w:trHeight w:val="367"/>
        </w:trPr>
        <w:tc>
          <w:tcPr>
            <w:tcW w:w="4655" w:type="dxa"/>
            <w:shd w:val="clear" w:color="auto" w:fill="auto"/>
          </w:tcPr>
          <w:p w:rsidR="00200891" w:rsidRPr="009A0C0C" w:rsidRDefault="00200891" w:rsidP="005C79F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36A9E" w:rsidRPr="009A0C0C" w:rsidRDefault="00836A9E" w:rsidP="00200891">
      <w:pPr>
        <w:shd w:val="clear" w:color="auto" w:fill="FFFFFF"/>
        <w:spacing w:before="353"/>
        <w:ind w:left="130"/>
        <w:rPr>
          <w:rFonts w:ascii="Liberation Serif" w:hAnsi="Liberation Serif" w:cs="Liberation Serif"/>
          <w:spacing w:val="-4"/>
        </w:rPr>
      </w:pPr>
    </w:p>
    <w:p w:rsidR="00396AA2" w:rsidRPr="009A0C0C" w:rsidRDefault="00396AA2" w:rsidP="00200891">
      <w:pPr>
        <w:shd w:val="clear" w:color="auto" w:fill="FFFFFF"/>
        <w:spacing w:before="353"/>
        <w:ind w:left="130"/>
        <w:rPr>
          <w:rFonts w:ascii="Liberation Serif" w:hAnsi="Liberation Serif" w:cs="Liberation Serif"/>
          <w:spacing w:val="-4"/>
        </w:rPr>
      </w:pPr>
    </w:p>
    <w:p w:rsidR="00396AA2" w:rsidRPr="009A0C0C" w:rsidRDefault="00396AA2" w:rsidP="00200891">
      <w:pPr>
        <w:shd w:val="clear" w:color="auto" w:fill="FFFFFF"/>
        <w:spacing w:before="353"/>
        <w:ind w:left="130"/>
        <w:rPr>
          <w:rFonts w:ascii="Liberation Serif" w:hAnsi="Liberation Serif" w:cs="Liberation Serif"/>
          <w:spacing w:val="-4"/>
        </w:rPr>
      </w:pPr>
    </w:p>
    <w:p w:rsidR="00396AA2" w:rsidRPr="009A0C0C" w:rsidRDefault="00396AA2" w:rsidP="00200891">
      <w:pPr>
        <w:shd w:val="clear" w:color="auto" w:fill="FFFFFF"/>
        <w:spacing w:before="353"/>
        <w:ind w:left="130"/>
        <w:rPr>
          <w:rFonts w:ascii="Liberation Serif" w:hAnsi="Liberation Serif" w:cs="Liberation Serif"/>
          <w:spacing w:val="-4"/>
        </w:rPr>
      </w:pPr>
    </w:p>
    <w:p w:rsidR="00396AA2" w:rsidRPr="009A0C0C" w:rsidRDefault="00396AA2" w:rsidP="00200891">
      <w:pPr>
        <w:shd w:val="clear" w:color="auto" w:fill="FFFFFF"/>
        <w:spacing w:before="353"/>
        <w:ind w:left="130"/>
        <w:rPr>
          <w:rFonts w:ascii="Liberation Serif" w:hAnsi="Liberation Serif" w:cs="Liberation Serif"/>
          <w:spacing w:val="-4"/>
        </w:rPr>
      </w:pPr>
    </w:p>
    <w:p w:rsidR="00396AA2" w:rsidRPr="009A0C0C" w:rsidRDefault="00396AA2" w:rsidP="00200891">
      <w:pPr>
        <w:shd w:val="clear" w:color="auto" w:fill="FFFFFF"/>
        <w:spacing w:before="353"/>
        <w:ind w:left="130"/>
        <w:rPr>
          <w:rFonts w:ascii="Liberation Serif" w:hAnsi="Liberation Serif" w:cs="Liberation Serif"/>
          <w:spacing w:val="-4"/>
        </w:rPr>
      </w:pPr>
    </w:p>
    <w:p w:rsidR="00396AA2" w:rsidRPr="009A0C0C" w:rsidRDefault="00396AA2" w:rsidP="00200891">
      <w:pPr>
        <w:shd w:val="clear" w:color="auto" w:fill="FFFFFF"/>
        <w:spacing w:before="353"/>
        <w:ind w:left="130"/>
        <w:rPr>
          <w:rFonts w:ascii="Liberation Serif" w:hAnsi="Liberation Serif" w:cs="Liberation Serif"/>
          <w:spacing w:val="-4"/>
        </w:rPr>
      </w:pPr>
    </w:p>
    <w:p w:rsidR="00396AA2" w:rsidRPr="009A0C0C" w:rsidRDefault="00396AA2" w:rsidP="00200891">
      <w:pPr>
        <w:shd w:val="clear" w:color="auto" w:fill="FFFFFF"/>
        <w:spacing w:before="353"/>
        <w:ind w:left="130"/>
        <w:rPr>
          <w:rFonts w:ascii="Liberation Serif" w:hAnsi="Liberation Serif" w:cs="Liberation Serif"/>
          <w:spacing w:val="-4"/>
        </w:rPr>
      </w:pPr>
    </w:p>
    <w:p w:rsidR="00396AA2" w:rsidRPr="009A0C0C" w:rsidRDefault="00396AA2" w:rsidP="00200891">
      <w:pPr>
        <w:shd w:val="clear" w:color="auto" w:fill="FFFFFF"/>
        <w:spacing w:before="353"/>
        <w:ind w:left="130"/>
        <w:rPr>
          <w:rFonts w:ascii="Liberation Serif" w:hAnsi="Liberation Serif" w:cs="Liberation Serif"/>
          <w:spacing w:val="-4"/>
        </w:rPr>
      </w:pPr>
    </w:p>
    <w:p w:rsidR="00396AA2" w:rsidRPr="009A0C0C" w:rsidRDefault="00396AA2" w:rsidP="00200891">
      <w:pPr>
        <w:shd w:val="clear" w:color="auto" w:fill="FFFFFF"/>
        <w:spacing w:before="353"/>
        <w:ind w:left="130"/>
        <w:rPr>
          <w:rFonts w:ascii="Liberation Serif" w:hAnsi="Liberation Serif" w:cs="Liberation Serif"/>
          <w:spacing w:val="-4"/>
        </w:rPr>
      </w:pPr>
    </w:p>
    <w:p w:rsidR="009F0FC4" w:rsidRPr="009A0C0C" w:rsidRDefault="009F0FC4" w:rsidP="001D73A6">
      <w:pPr>
        <w:shd w:val="clear" w:color="auto" w:fill="FFFFFF"/>
        <w:jc w:val="center"/>
        <w:rPr>
          <w:rFonts w:ascii="Liberation Serif" w:hAnsi="Liberation Serif" w:cs="Liberation Serif"/>
        </w:rPr>
      </w:pPr>
    </w:p>
    <w:p w:rsidR="009F0FC4" w:rsidRPr="009A0C0C" w:rsidRDefault="009F0FC4" w:rsidP="001D73A6">
      <w:pPr>
        <w:shd w:val="clear" w:color="auto" w:fill="FFFFFF"/>
        <w:jc w:val="center"/>
        <w:rPr>
          <w:rFonts w:ascii="Liberation Serif" w:hAnsi="Liberation Serif" w:cs="Liberation Serif"/>
        </w:rPr>
      </w:pPr>
    </w:p>
    <w:p w:rsidR="009F0FC4" w:rsidRPr="009A0C0C" w:rsidRDefault="009F0FC4" w:rsidP="002F204D">
      <w:pPr>
        <w:shd w:val="clear" w:color="auto" w:fill="FFFFFF"/>
        <w:tabs>
          <w:tab w:val="left" w:pos="5158"/>
        </w:tabs>
        <w:rPr>
          <w:rFonts w:ascii="Liberation Serif" w:hAnsi="Liberation Serif" w:cs="Liberation Serif"/>
        </w:rPr>
      </w:pPr>
    </w:p>
    <w:tbl>
      <w:tblPr>
        <w:tblpPr w:leftFromText="180" w:rightFromText="180" w:vertAnchor="page" w:horzAnchor="margin" w:tblpXSpec="right" w:tblpY="1156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</w:tblGrid>
      <w:tr w:rsidR="00F74AF5" w:rsidRPr="009A0C0C" w:rsidTr="009F0FC4">
        <w:trPr>
          <w:trHeight w:val="371"/>
        </w:trPr>
        <w:tc>
          <w:tcPr>
            <w:tcW w:w="4609" w:type="dxa"/>
            <w:hideMark/>
          </w:tcPr>
          <w:p w:rsidR="009F0FC4" w:rsidRPr="009A0C0C" w:rsidRDefault="009F0FC4" w:rsidP="009F0FC4">
            <w:pPr>
              <w:rPr>
                <w:rFonts w:ascii="Liberation Serif" w:hAnsi="Liberation Serif" w:cs="Liberation Serif"/>
              </w:rPr>
            </w:pPr>
          </w:p>
          <w:p w:rsidR="009F0FC4" w:rsidRPr="009A0C0C" w:rsidRDefault="009F0FC4" w:rsidP="009F0FC4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Приложение 1</w:t>
            </w:r>
          </w:p>
          <w:p w:rsidR="009F0FC4" w:rsidRPr="009A0C0C" w:rsidRDefault="009F0FC4" w:rsidP="009F0FC4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Порядку предоставления и расходования субсидий из бюджета </w:t>
            </w:r>
            <w:proofErr w:type="gramStart"/>
            <w:r w:rsidR="003F0910" w:rsidRPr="009A0C0C">
              <w:rPr>
                <w:rFonts w:ascii="Liberation Serif" w:hAnsi="Liberation Serif" w:cs="Liberation Serif"/>
              </w:rPr>
              <w:t xml:space="preserve">муниципального </w:t>
            </w:r>
            <w:r w:rsidRPr="009A0C0C">
              <w:rPr>
                <w:rFonts w:ascii="Liberation Serif" w:hAnsi="Liberation Serif" w:cs="Liberation Serif"/>
              </w:rPr>
              <w:t xml:space="preserve"> округа</w:t>
            </w:r>
            <w:proofErr w:type="gramEnd"/>
            <w:r w:rsidRPr="009A0C0C">
              <w:rPr>
                <w:rFonts w:ascii="Liberation Serif" w:hAnsi="Liberation Serif" w:cs="Liberation Serif"/>
              </w:rPr>
              <w:t xml:space="preserve"> Первоуральск на поддержку 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396AA2" w:rsidRPr="009A0C0C" w:rsidRDefault="00396AA2" w:rsidP="002F204D">
      <w:pPr>
        <w:shd w:val="clear" w:color="auto" w:fill="FFFFFF"/>
        <w:rPr>
          <w:rFonts w:ascii="Liberation Serif" w:hAnsi="Liberation Serif" w:cs="Liberation Serif"/>
        </w:rPr>
      </w:pPr>
    </w:p>
    <w:p w:rsidR="00396AA2" w:rsidRPr="009A0C0C" w:rsidRDefault="00396AA2" w:rsidP="002F204D">
      <w:pPr>
        <w:shd w:val="clear" w:color="auto" w:fill="FFFFFF"/>
        <w:rPr>
          <w:rFonts w:ascii="Liberation Serif" w:hAnsi="Liberation Serif" w:cs="Liberation Serif"/>
        </w:rPr>
      </w:pPr>
    </w:p>
    <w:p w:rsidR="00396AA2" w:rsidRPr="009A0C0C" w:rsidRDefault="00396AA2" w:rsidP="002F204D">
      <w:pPr>
        <w:shd w:val="clear" w:color="auto" w:fill="FFFFFF"/>
        <w:rPr>
          <w:rFonts w:ascii="Liberation Serif" w:hAnsi="Liberation Serif" w:cs="Liberation Serif"/>
        </w:rPr>
      </w:pPr>
    </w:p>
    <w:p w:rsidR="009F0FC4" w:rsidRPr="009A0C0C" w:rsidRDefault="009F0FC4" w:rsidP="002F204D">
      <w:pPr>
        <w:shd w:val="clear" w:color="auto" w:fill="FFFFFF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                                 </w:t>
      </w:r>
      <w:r w:rsidR="003F0910" w:rsidRPr="009A0C0C">
        <w:rPr>
          <w:rFonts w:ascii="Liberation Serif" w:hAnsi="Liberation Serif" w:cs="Liberation Serif"/>
        </w:rPr>
        <w:t xml:space="preserve">                               </w:t>
      </w:r>
    </w:p>
    <w:p w:rsidR="00DC3642" w:rsidRPr="009A0C0C" w:rsidRDefault="009F0FC4" w:rsidP="001D73A6">
      <w:pPr>
        <w:shd w:val="clear" w:color="auto" w:fill="FFFFFF"/>
        <w:jc w:val="center"/>
        <w:rPr>
          <w:rFonts w:ascii="Liberation Serif" w:hAnsi="Liberation Serif" w:cs="Liberation Serif"/>
          <w:spacing w:val="-3"/>
        </w:rPr>
      </w:pPr>
      <w:r w:rsidRPr="009A0C0C">
        <w:rPr>
          <w:rFonts w:ascii="Liberation Serif" w:hAnsi="Liberation Serif" w:cs="Liberation Serif"/>
        </w:rPr>
        <w:t xml:space="preserve">                                                                      </w:t>
      </w:r>
      <w:r w:rsidR="008D4EB5" w:rsidRPr="009A0C0C">
        <w:rPr>
          <w:rFonts w:ascii="Liberation Serif" w:hAnsi="Liberation Serif" w:cs="Liberation Serif"/>
        </w:rPr>
        <w:t>Главе</w:t>
      </w:r>
      <w:r w:rsidR="00DC3642" w:rsidRPr="009A0C0C">
        <w:rPr>
          <w:rFonts w:ascii="Liberation Serif" w:hAnsi="Liberation Serif" w:cs="Liberation Serif"/>
        </w:rPr>
        <w:t xml:space="preserve"> </w:t>
      </w:r>
      <w:r w:rsidR="003F0910" w:rsidRPr="009A0C0C">
        <w:rPr>
          <w:rFonts w:ascii="Liberation Serif" w:hAnsi="Liberation Serif" w:cs="Liberation Serif"/>
          <w:spacing w:val="-3"/>
        </w:rPr>
        <w:t>муниципального</w:t>
      </w:r>
      <w:r w:rsidR="00DC3642" w:rsidRPr="009A0C0C">
        <w:rPr>
          <w:rFonts w:ascii="Liberation Serif" w:hAnsi="Liberation Serif" w:cs="Liberation Serif"/>
          <w:spacing w:val="-3"/>
        </w:rPr>
        <w:t xml:space="preserve"> округа Первоуральск</w:t>
      </w:r>
    </w:p>
    <w:p w:rsidR="00C16928" w:rsidRPr="009A0C0C" w:rsidRDefault="00C16928" w:rsidP="00C16928">
      <w:pPr>
        <w:shd w:val="clear" w:color="auto" w:fill="FFFFFF"/>
        <w:jc w:val="center"/>
        <w:rPr>
          <w:rFonts w:ascii="Liberation Serif" w:hAnsi="Liberation Serif" w:cs="Liberation Serif"/>
          <w:spacing w:val="-3"/>
        </w:rPr>
      </w:pPr>
      <w:r w:rsidRPr="009A0C0C">
        <w:rPr>
          <w:rFonts w:ascii="Liberation Serif" w:hAnsi="Liberation Serif" w:cs="Liberation Serif"/>
          <w:spacing w:val="-3"/>
        </w:rPr>
        <w:t xml:space="preserve">                                                               </w:t>
      </w:r>
      <w:r w:rsidR="00C5025C" w:rsidRPr="009A0C0C">
        <w:rPr>
          <w:rFonts w:ascii="Liberation Serif" w:hAnsi="Liberation Serif" w:cs="Liberation Serif"/>
          <w:spacing w:val="-3"/>
        </w:rPr>
        <w:t xml:space="preserve">   </w:t>
      </w:r>
      <w:r w:rsidRPr="009A0C0C">
        <w:rPr>
          <w:rFonts w:ascii="Liberation Serif" w:hAnsi="Liberation Serif" w:cs="Liberation Serif"/>
          <w:spacing w:val="-3"/>
        </w:rPr>
        <w:t>_______________________________</w:t>
      </w:r>
    </w:p>
    <w:p w:rsidR="00C16928" w:rsidRPr="009A0C0C" w:rsidRDefault="00C16928" w:rsidP="00C16928">
      <w:pPr>
        <w:shd w:val="clear" w:color="auto" w:fill="FFFFFF"/>
        <w:jc w:val="center"/>
        <w:rPr>
          <w:rFonts w:ascii="Liberation Serif" w:hAnsi="Liberation Serif" w:cs="Liberation Serif"/>
          <w:spacing w:val="-3"/>
        </w:rPr>
      </w:pPr>
      <w:r w:rsidRPr="009A0C0C">
        <w:rPr>
          <w:rFonts w:ascii="Liberation Serif" w:hAnsi="Liberation Serif" w:cs="Liberation Serif"/>
          <w:spacing w:val="-3"/>
        </w:rPr>
        <w:t xml:space="preserve">                                                                  </w:t>
      </w:r>
      <w:r w:rsidR="005C79F5" w:rsidRPr="009A0C0C">
        <w:rPr>
          <w:rFonts w:ascii="Liberation Serif" w:hAnsi="Liberation Serif" w:cs="Liberation Serif"/>
          <w:spacing w:val="-3"/>
        </w:rPr>
        <w:t xml:space="preserve">         </w:t>
      </w:r>
      <w:r w:rsidRPr="009A0C0C">
        <w:rPr>
          <w:rFonts w:ascii="Liberation Serif" w:hAnsi="Liberation Serif" w:cs="Liberation Serif"/>
          <w:spacing w:val="-3"/>
        </w:rPr>
        <w:t>ФИО</w:t>
      </w:r>
    </w:p>
    <w:p w:rsidR="00C16928" w:rsidRPr="009A0C0C" w:rsidRDefault="00C16928" w:rsidP="00C16928">
      <w:pPr>
        <w:shd w:val="clear" w:color="auto" w:fill="FFFFFF"/>
        <w:jc w:val="center"/>
        <w:rPr>
          <w:rFonts w:ascii="Liberation Serif" w:hAnsi="Liberation Serif" w:cs="Liberation Serif"/>
        </w:rPr>
      </w:pPr>
    </w:p>
    <w:p w:rsidR="004B46E4" w:rsidRPr="009A0C0C" w:rsidRDefault="004B46E4" w:rsidP="00C5025C">
      <w:pPr>
        <w:rPr>
          <w:rFonts w:ascii="Liberation Serif" w:hAnsi="Liberation Serif" w:cs="Liberation Serif"/>
        </w:rPr>
      </w:pPr>
    </w:p>
    <w:p w:rsidR="00200891" w:rsidRPr="009A0C0C" w:rsidRDefault="007F7319" w:rsidP="004B46E4">
      <w:pPr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ЗАЯВКА</w:t>
      </w:r>
    </w:p>
    <w:p w:rsidR="001728C7" w:rsidRPr="009A0C0C" w:rsidRDefault="001728C7" w:rsidP="004B46E4">
      <w:pPr>
        <w:contextualSpacing/>
        <w:jc w:val="center"/>
        <w:rPr>
          <w:rFonts w:ascii="Liberation Serif" w:hAnsi="Liberation Serif" w:cs="Liberation Serif"/>
          <w:b/>
        </w:rPr>
      </w:pPr>
    </w:p>
    <w:p w:rsidR="00C5558B" w:rsidRPr="009A0C0C" w:rsidRDefault="001728C7" w:rsidP="00C16928">
      <w:pPr>
        <w:shd w:val="clear" w:color="auto" w:fill="FFFFFF"/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на </w:t>
      </w:r>
      <w:r w:rsidR="003B2D18" w:rsidRPr="009A0C0C">
        <w:rPr>
          <w:rFonts w:ascii="Liberation Serif" w:hAnsi="Liberation Serif" w:cs="Liberation Serif"/>
          <w:b/>
        </w:rPr>
        <w:t xml:space="preserve">предоставление и расходование субсидий из бюджета </w:t>
      </w:r>
    </w:p>
    <w:p w:rsidR="003B2D18" w:rsidRPr="009A0C0C" w:rsidRDefault="003F0910" w:rsidP="00C16928">
      <w:pPr>
        <w:shd w:val="clear" w:color="auto" w:fill="FFFFFF"/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муниципального</w:t>
      </w:r>
      <w:r w:rsidR="003B2D18" w:rsidRPr="009A0C0C">
        <w:rPr>
          <w:rFonts w:ascii="Liberation Serif" w:hAnsi="Liberation Serif" w:cs="Liberation Serif"/>
          <w:b/>
        </w:rPr>
        <w:t xml:space="preserve"> округа Первоуральск</w:t>
      </w:r>
    </w:p>
    <w:p w:rsidR="00671A7D" w:rsidRPr="009A0C0C" w:rsidRDefault="003B2D18" w:rsidP="00C16928">
      <w:pPr>
        <w:shd w:val="clear" w:color="auto" w:fill="FFFFFF"/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на поддержку некоммерческих организаций, осуществляющих деятельность в сфере физической культуры и спорта на территории </w:t>
      </w:r>
      <w:r w:rsidR="003F0910" w:rsidRPr="009A0C0C">
        <w:rPr>
          <w:rFonts w:ascii="Liberation Serif" w:hAnsi="Liberation Serif" w:cs="Liberation Serif"/>
          <w:b/>
        </w:rPr>
        <w:t>муниципального</w:t>
      </w:r>
      <w:r w:rsidRPr="009A0C0C">
        <w:rPr>
          <w:rFonts w:ascii="Liberation Serif" w:hAnsi="Liberation Serif" w:cs="Liberation Serif"/>
          <w:b/>
        </w:rPr>
        <w:t xml:space="preserve"> округа Первоуральск</w:t>
      </w:r>
    </w:p>
    <w:p w:rsidR="00671A7D" w:rsidRPr="009A0C0C" w:rsidRDefault="00671A7D" w:rsidP="00C16928">
      <w:pPr>
        <w:shd w:val="clear" w:color="auto" w:fill="FFFFFF"/>
        <w:contextualSpacing/>
        <w:jc w:val="center"/>
        <w:rPr>
          <w:rFonts w:ascii="Liberation Serif" w:hAnsi="Liberation Serif" w:cs="Liberation Serif"/>
        </w:rPr>
      </w:pPr>
    </w:p>
    <w:p w:rsidR="003B2D18" w:rsidRPr="009A0C0C" w:rsidRDefault="003B2D18" w:rsidP="00C16928">
      <w:pPr>
        <w:autoSpaceDE w:val="0"/>
        <w:autoSpaceDN w:val="0"/>
        <w:ind w:firstLine="709"/>
        <w:jc w:val="both"/>
        <w:rPr>
          <w:rFonts w:ascii="Liberation Serif" w:eastAsia="Calibri" w:hAnsi="Liberation Serif" w:cs="Liberation Serif"/>
        </w:rPr>
      </w:pPr>
      <w:r w:rsidRPr="009A0C0C">
        <w:rPr>
          <w:rFonts w:ascii="Liberation Serif" w:eastAsia="Calibri" w:hAnsi="Liberation Serif" w:cs="Liberation Serif"/>
        </w:rPr>
        <w:t>Просим Вас рассмотреть заявку ________________________________</w:t>
      </w:r>
      <w:r w:rsidR="00C16928" w:rsidRPr="009A0C0C">
        <w:rPr>
          <w:rFonts w:ascii="Liberation Serif" w:eastAsia="Calibri" w:hAnsi="Liberation Serif" w:cs="Liberation Serif"/>
        </w:rPr>
        <w:t>_________</w:t>
      </w:r>
    </w:p>
    <w:p w:rsidR="003B2D18" w:rsidRPr="009A0C0C" w:rsidRDefault="003B2D18" w:rsidP="00C16928">
      <w:pPr>
        <w:autoSpaceDE w:val="0"/>
        <w:autoSpaceDN w:val="0"/>
        <w:ind w:firstLine="709"/>
        <w:jc w:val="both"/>
        <w:rPr>
          <w:rFonts w:ascii="Liberation Serif" w:eastAsia="Calibri" w:hAnsi="Liberation Serif" w:cs="Liberation Serif"/>
          <w:sz w:val="20"/>
          <w:szCs w:val="20"/>
        </w:rPr>
      </w:pPr>
      <w:r w:rsidRPr="009A0C0C">
        <w:rPr>
          <w:rFonts w:ascii="Liberation Serif" w:eastAsia="Calibri" w:hAnsi="Liberation Serif" w:cs="Liberation Serif"/>
          <w:sz w:val="20"/>
          <w:szCs w:val="20"/>
        </w:rPr>
        <w:t xml:space="preserve">                                   </w:t>
      </w:r>
      <w:r w:rsidR="00C16928" w:rsidRPr="009A0C0C">
        <w:rPr>
          <w:rFonts w:ascii="Liberation Serif" w:eastAsia="Calibri" w:hAnsi="Liberation Serif" w:cs="Liberation Serif"/>
          <w:sz w:val="20"/>
          <w:szCs w:val="20"/>
        </w:rPr>
        <w:t xml:space="preserve">               </w:t>
      </w:r>
      <w:r w:rsidR="00126B71" w:rsidRPr="009A0C0C">
        <w:rPr>
          <w:rFonts w:ascii="Liberation Serif" w:eastAsia="Calibri" w:hAnsi="Liberation Serif" w:cs="Liberation Serif"/>
          <w:sz w:val="20"/>
          <w:szCs w:val="20"/>
        </w:rPr>
        <w:t xml:space="preserve">      </w:t>
      </w:r>
      <w:r w:rsidR="00C16928" w:rsidRPr="009A0C0C">
        <w:rPr>
          <w:rFonts w:ascii="Liberation Serif" w:eastAsia="Calibri" w:hAnsi="Liberation Serif" w:cs="Liberation Serif"/>
          <w:sz w:val="20"/>
          <w:szCs w:val="20"/>
        </w:rPr>
        <w:t xml:space="preserve">   </w:t>
      </w:r>
      <w:r w:rsidR="00126B71" w:rsidRPr="009A0C0C">
        <w:rPr>
          <w:rFonts w:ascii="Liberation Serif" w:eastAsia="Calibri" w:hAnsi="Liberation Serif" w:cs="Liberation Serif"/>
          <w:sz w:val="20"/>
          <w:szCs w:val="20"/>
        </w:rPr>
        <w:t xml:space="preserve">                </w:t>
      </w:r>
      <w:r w:rsidRPr="009A0C0C">
        <w:rPr>
          <w:rFonts w:ascii="Liberation Serif" w:eastAsia="Calibri" w:hAnsi="Liberation Serif" w:cs="Liberation Serif"/>
          <w:sz w:val="20"/>
          <w:szCs w:val="20"/>
        </w:rPr>
        <w:t>(полное наименование юридического лица)</w:t>
      </w:r>
    </w:p>
    <w:p w:rsidR="003B2D18" w:rsidRPr="009A0C0C" w:rsidRDefault="003B2D18" w:rsidP="00126B71">
      <w:pPr>
        <w:autoSpaceDE w:val="0"/>
        <w:autoSpaceDN w:val="0"/>
        <w:jc w:val="both"/>
        <w:rPr>
          <w:rFonts w:ascii="Liberation Serif" w:eastAsia="Calibri" w:hAnsi="Liberation Serif" w:cs="Liberation Serif"/>
        </w:rPr>
      </w:pPr>
      <w:r w:rsidRPr="009A0C0C">
        <w:rPr>
          <w:rFonts w:ascii="Liberation Serif" w:eastAsia="Calibri" w:hAnsi="Liberation Serif" w:cs="Liberation Serif"/>
        </w:rPr>
        <w:t xml:space="preserve">для участия в </w:t>
      </w:r>
      <w:r w:rsidR="001A3893" w:rsidRPr="009A0C0C">
        <w:rPr>
          <w:rFonts w:ascii="Liberation Serif" w:eastAsia="Calibri" w:hAnsi="Liberation Serif" w:cs="Liberation Serif"/>
        </w:rPr>
        <w:t xml:space="preserve">конкурсном </w:t>
      </w:r>
      <w:r w:rsidRPr="009A0C0C">
        <w:rPr>
          <w:rFonts w:ascii="Liberation Serif" w:eastAsia="Calibri" w:hAnsi="Liberation Serif" w:cs="Liberation Serif"/>
        </w:rPr>
        <w:t xml:space="preserve">отборе </w:t>
      </w:r>
      <w:r w:rsidR="00126B71" w:rsidRPr="009A0C0C">
        <w:rPr>
          <w:rFonts w:ascii="Liberation Serif" w:eastAsia="Calibri" w:hAnsi="Liberation Serif" w:cs="Liberation Serif"/>
        </w:rPr>
        <w:t xml:space="preserve">на предоставление субсидий на поддержку некоммерческих организаций, осуществляющих деятельность в сфере физической культуры и спорта на территории </w:t>
      </w:r>
      <w:r w:rsidR="003F0910" w:rsidRPr="009A0C0C">
        <w:rPr>
          <w:rFonts w:ascii="Liberation Serif" w:eastAsia="Calibri" w:hAnsi="Liberation Serif" w:cs="Liberation Serif"/>
        </w:rPr>
        <w:t>муниципального</w:t>
      </w:r>
      <w:r w:rsidR="00126B71" w:rsidRPr="009A0C0C">
        <w:rPr>
          <w:rFonts w:ascii="Liberation Serif" w:eastAsia="Calibri" w:hAnsi="Liberation Serif" w:cs="Liberation Serif"/>
        </w:rPr>
        <w:t xml:space="preserve"> округа Первоуральск</w:t>
      </w:r>
      <w:r w:rsidRPr="009A0C0C">
        <w:rPr>
          <w:rFonts w:ascii="Liberation Serif" w:eastAsia="Calibri" w:hAnsi="Liberation Serif" w:cs="Liberation Serif"/>
        </w:rPr>
        <w:t xml:space="preserve"> в 20__году.</w:t>
      </w:r>
    </w:p>
    <w:p w:rsidR="003B2D18" w:rsidRPr="009A0C0C" w:rsidRDefault="003B2D18" w:rsidP="00C16928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Приложение </w:t>
      </w:r>
      <w:r w:rsidR="001A3893" w:rsidRPr="009A0C0C">
        <w:rPr>
          <w:rFonts w:ascii="Liberation Serif" w:hAnsi="Liberation Serif" w:cs="Liberation Serif"/>
        </w:rPr>
        <w:t>1</w:t>
      </w:r>
      <w:r w:rsidRPr="009A0C0C">
        <w:rPr>
          <w:rFonts w:ascii="Liberation Serif" w:hAnsi="Liberation Serif" w:cs="Liberation Serif"/>
        </w:rPr>
        <w:t xml:space="preserve">. </w:t>
      </w:r>
      <w:r w:rsidR="00083440" w:rsidRPr="009A0C0C">
        <w:rPr>
          <w:rFonts w:ascii="Liberation Serif" w:hAnsi="Liberation Serif" w:cs="Liberation Serif"/>
        </w:rPr>
        <w:t>К</w:t>
      </w:r>
      <w:r w:rsidRPr="009A0C0C">
        <w:rPr>
          <w:rFonts w:ascii="Liberation Serif" w:hAnsi="Liberation Serif" w:cs="Liberation Serif"/>
        </w:rPr>
        <w:t>опи</w:t>
      </w:r>
      <w:r w:rsidR="00083440" w:rsidRPr="009A0C0C">
        <w:rPr>
          <w:rFonts w:ascii="Liberation Serif" w:hAnsi="Liberation Serif" w:cs="Liberation Serif"/>
        </w:rPr>
        <w:t>я</w:t>
      </w:r>
      <w:r w:rsidRPr="009A0C0C">
        <w:rPr>
          <w:rFonts w:ascii="Liberation Serif" w:hAnsi="Liberation Serif" w:cs="Liberation Serif"/>
        </w:rPr>
        <w:t xml:space="preserve"> Устава некоммерческой организации;</w:t>
      </w:r>
      <w:r w:rsidR="00083440" w:rsidRPr="009A0C0C">
        <w:rPr>
          <w:rFonts w:ascii="Liberation Serif" w:hAnsi="Liberation Serif" w:cs="Liberation Serif"/>
        </w:rPr>
        <w:t xml:space="preserve"> на __ л. в 1 экз.</w:t>
      </w:r>
    </w:p>
    <w:p w:rsidR="00083440" w:rsidRPr="009A0C0C" w:rsidRDefault="003B2D18" w:rsidP="00C16928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Приложение </w:t>
      </w:r>
      <w:r w:rsidR="001A3893" w:rsidRPr="009A0C0C">
        <w:rPr>
          <w:rFonts w:ascii="Liberation Serif" w:hAnsi="Liberation Serif" w:cs="Liberation Serif"/>
        </w:rPr>
        <w:t>2</w:t>
      </w:r>
      <w:r w:rsidRPr="009A0C0C">
        <w:rPr>
          <w:rFonts w:ascii="Liberation Serif" w:hAnsi="Liberation Serif" w:cs="Liberation Serif"/>
        </w:rPr>
        <w:t>.</w:t>
      </w:r>
      <w:r w:rsidR="00083440" w:rsidRPr="009A0C0C">
        <w:rPr>
          <w:rFonts w:ascii="Liberation Serif" w:hAnsi="Liberation Serif" w:cs="Liberation Serif"/>
        </w:rPr>
        <w:t>К</w:t>
      </w:r>
      <w:r w:rsidRPr="009A0C0C">
        <w:rPr>
          <w:rFonts w:ascii="Liberation Serif" w:hAnsi="Liberation Serif" w:cs="Liberation Serif"/>
        </w:rPr>
        <w:t>опи</w:t>
      </w:r>
      <w:r w:rsidR="00083440" w:rsidRPr="009A0C0C">
        <w:rPr>
          <w:rFonts w:ascii="Liberation Serif" w:hAnsi="Liberation Serif" w:cs="Liberation Serif"/>
        </w:rPr>
        <w:t xml:space="preserve">я </w:t>
      </w:r>
      <w:r w:rsidRPr="009A0C0C">
        <w:rPr>
          <w:rFonts w:ascii="Liberation Serif" w:hAnsi="Liberation Serif" w:cs="Liberation Serif"/>
        </w:rPr>
        <w:t xml:space="preserve">выписки из Единого государственного реестра юридических лиц, </w:t>
      </w:r>
      <w:r w:rsidR="00083440" w:rsidRPr="009A0C0C">
        <w:rPr>
          <w:rFonts w:ascii="Liberation Serif" w:hAnsi="Liberation Serif" w:cs="Liberation Serif"/>
        </w:rPr>
        <w:t>на __ л. в 1 экз.</w:t>
      </w:r>
    </w:p>
    <w:p w:rsidR="00083440" w:rsidRPr="009A0C0C" w:rsidRDefault="003B2D18" w:rsidP="00C16928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Приложение </w:t>
      </w:r>
      <w:r w:rsidR="001A3893" w:rsidRPr="009A0C0C">
        <w:rPr>
          <w:rFonts w:ascii="Liberation Serif" w:hAnsi="Liberation Serif" w:cs="Liberation Serif"/>
        </w:rPr>
        <w:t>3</w:t>
      </w:r>
      <w:r w:rsidR="00CD6594" w:rsidRPr="009A0C0C">
        <w:rPr>
          <w:rFonts w:ascii="Liberation Serif" w:hAnsi="Liberation Serif" w:cs="Liberation Serif"/>
        </w:rPr>
        <w:t>.Справка из налогового органа об отсутствии задолженности по налоговым платежам в бюджетную систему Российской Федерации по форме КНД 1120101</w:t>
      </w:r>
      <w:r w:rsidR="00083440" w:rsidRPr="009A0C0C">
        <w:rPr>
          <w:rFonts w:ascii="Liberation Serif" w:hAnsi="Liberation Serif" w:cs="Liberation Serif"/>
        </w:rPr>
        <w:t xml:space="preserve">, на __ л. в 1 экз. </w:t>
      </w:r>
    </w:p>
    <w:p w:rsidR="003B2D18" w:rsidRPr="009A0C0C" w:rsidRDefault="00083440" w:rsidP="00C16928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Приложение </w:t>
      </w:r>
      <w:r w:rsidR="001A3893" w:rsidRPr="009A0C0C">
        <w:rPr>
          <w:rFonts w:ascii="Liberation Serif" w:hAnsi="Liberation Serif" w:cs="Liberation Serif"/>
        </w:rPr>
        <w:t>4</w:t>
      </w:r>
      <w:r w:rsidRPr="009A0C0C">
        <w:rPr>
          <w:rFonts w:ascii="Liberation Serif" w:hAnsi="Liberation Serif" w:cs="Liberation Serif"/>
        </w:rPr>
        <w:t>. К</w:t>
      </w:r>
      <w:r w:rsidR="003B2D18" w:rsidRPr="009A0C0C">
        <w:rPr>
          <w:rFonts w:ascii="Liberation Serif" w:hAnsi="Liberation Serif" w:cs="Liberation Serif"/>
        </w:rPr>
        <w:t>опии документов, подтверждающие полномочия руководителя некоммерческой организации, а также главного бухгалтера (при наличии) либо иного лица, осуществляющего ведение бухгалтерского учета организации</w:t>
      </w:r>
      <w:r w:rsidRPr="009A0C0C">
        <w:rPr>
          <w:rFonts w:ascii="Liberation Serif" w:hAnsi="Liberation Serif" w:cs="Liberation Serif"/>
        </w:rPr>
        <w:t>, на __ л. в 1 экз.</w:t>
      </w:r>
    </w:p>
    <w:p w:rsidR="003B2D18" w:rsidRPr="009A0C0C" w:rsidRDefault="00083440" w:rsidP="00C16928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Приложение </w:t>
      </w:r>
      <w:r w:rsidR="001A3893" w:rsidRPr="009A0C0C">
        <w:rPr>
          <w:rFonts w:ascii="Liberation Serif" w:hAnsi="Liberation Serif" w:cs="Liberation Serif"/>
        </w:rPr>
        <w:t>5</w:t>
      </w:r>
      <w:r w:rsidRPr="009A0C0C">
        <w:rPr>
          <w:rFonts w:ascii="Liberation Serif" w:hAnsi="Liberation Serif" w:cs="Liberation Serif"/>
        </w:rPr>
        <w:t>. И</w:t>
      </w:r>
      <w:r w:rsidR="003B2D18" w:rsidRPr="009A0C0C">
        <w:rPr>
          <w:rFonts w:ascii="Liberation Serif" w:hAnsi="Liberation Serif" w:cs="Liberation Serif"/>
        </w:rPr>
        <w:t>нформационн</w:t>
      </w:r>
      <w:r w:rsidRPr="009A0C0C">
        <w:rPr>
          <w:rFonts w:ascii="Liberation Serif" w:hAnsi="Liberation Serif" w:cs="Liberation Serif"/>
        </w:rPr>
        <w:t>ая</w:t>
      </w:r>
      <w:r w:rsidR="003B2D18" w:rsidRPr="009A0C0C">
        <w:rPr>
          <w:rFonts w:ascii="Liberation Serif" w:hAnsi="Liberation Serif" w:cs="Liberation Serif"/>
        </w:rPr>
        <w:t xml:space="preserve"> карт</w:t>
      </w:r>
      <w:r w:rsidRPr="009A0C0C">
        <w:rPr>
          <w:rFonts w:ascii="Liberation Serif" w:hAnsi="Liberation Serif" w:cs="Liberation Serif"/>
        </w:rPr>
        <w:t>а</w:t>
      </w:r>
      <w:r w:rsidR="003B2D18" w:rsidRPr="009A0C0C">
        <w:rPr>
          <w:rFonts w:ascii="Liberation Serif" w:hAnsi="Liberation Serif" w:cs="Liberation Serif"/>
        </w:rPr>
        <w:t xml:space="preserve"> некоммерческой организации</w:t>
      </w:r>
      <w:r w:rsidRPr="009A0C0C">
        <w:rPr>
          <w:rFonts w:ascii="Liberation Serif" w:hAnsi="Liberation Serif" w:cs="Liberation Serif"/>
        </w:rPr>
        <w:t xml:space="preserve">, на __ л. в </w:t>
      </w:r>
      <w:r w:rsidR="00AF4A5F" w:rsidRPr="009A0C0C">
        <w:rPr>
          <w:rFonts w:ascii="Liberation Serif" w:hAnsi="Liberation Serif" w:cs="Liberation Serif"/>
        </w:rPr>
        <w:t xml:space="preserve">      </w:t>
      </w:r>
      <w:r w:rsidRPr="009A0C0C">
        <w:rPr>
          <w:rFonts w:ascii="Liberation Serif" w:hAnsi="Liberation Serif" w:cs="Liberation Serif"/>
        </w:rPr>
        <w:t>1 экз.</w:t>
      </w:r>
    </w:p>
    <w:p w:rsidR="00155C46" w:rsidRPr="009A0C0C" w:rsidRDefault="00083440" w:rsidP="00C16928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Приложение </w:t>
      </w:r>
      <w:r w:rsidR="001A3893" w:rsidRPr="009A0C0C">
        <w:rPr>
          <w:rFonts w:ascii="Liberation Serif" w:hAnsi="Liberation Serif" w:cs="Liberation Serif"/>
        </w:rPr>
        <w:t>6</w:t>
      </w:r>
      <w:r w:rsidRPr="009A0C0C">
        <w:rPr>
          <w:rFonts w:ascii="Liberation Serif" w:hAnsi="Liberation Serif" w:cs="Liberation Serif"/>
        </w:rPr>
        <w:t>.</w:t>
      </w:r>
      <w:r w:rsidR="003B2D18" w:rsidRPr="009A0C0C">
        <w:rPr>
          <w:rFonts w:ascii="Liberation Serif" w:hAnsi="Liberation Serif" w:cs="Liberation Serif"/>
        </w:rPr>
        <w:t xml:space="preserve"> </w:t>
      </w:r>
      <w:r w:rsidR="00155C46" w:rsidRPr="009A0C0C">
        <w:rPr>
          <w:rFonts w:ascii="Liberation Serif" w:hAnsi="Liberation Serif" w:cs="Liberation Serif"/>
        </w:rPr>
        <w:t>Показатели деятельности организации, на __ л. в 1 экз.</w:t>
      </w:r>
    </w:p>
    <w:p w:rsidR="00155C46" w:rsidRPr="009A0C0C" w:rsidRDefault="00083440" w:rsidP="00412E05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Приложение </w:t>
      </w:r>
      <w:r w:rsidR="001A3893" w:rsidRPr="009A0C0C">
        <w:rPr>
          <w:rFonts w:ascii="Liberation Serif" w:hAnsi="Liberation Serif" w:cs="Liberation Serif"/>
        </w:rPr>
        <w:t>7</w:t>
      </w:r>
      <w:r w:rsidRPr="009A0C0C">
        <w:rPr>
          <w:rFonts w:ascii="Liberation Serif" w:hAnsi="Liberation Serif" w:cs="Liberation Serif"/>
        </w:rPr>
        <w:t>.</w:t>
      </w:r>
      <w:r w:rsidR="00AF4A5F" w:rsidRPr="009A0C0C">
        <w:rPr>
          <w:rFonts w:ascii="Liberation Serif" w:hAnsi="Liberation Serif" w:cs="Liberation Serif"/>
        </w:rPr>
        <w:t xml:space="preserve"> </w:t>
      </w:r>
      <w:r w:rsidR="00155C46" w:rsidRPr="009A0C0C">
        <w:rPr>
          <w:rFonts w:ascii="Liberation Serif" w:hAnsi="Liberation Serif" w:cs="Liberation Serif"/>
        </w:rPr>
        <w:t xml:space="preserve">Информация о направлениях, реализуемых в текущем году за счёт субсидии на поддержку некоммерческих организаций, осуществляющих деятельность в сфере физической культуры и спорта на территории </w:t>
      </w:r>
      <w:r w:rsidR="003F0910" w:rsidRPr="009A0C0C">
        <w:rPr>
          <w:rFonts w:ascii="Liberation Serif" w:hAnsi="Liberation Serif" w:cs="Liberation Serif"/>
        </w:rPr>
        <w:t>муниципального</w:t>
      </w:r>
      <w:r w:rsidR="00155C46" w:rsidRPr="009A0C0C">
        <w:rPr>
          <w:rFonts w:ascii="Liberation Serif" w:hAnsi="Liberation Serif" w:cs="Liberation Serif"/>
        </w:rPr>
        <w:t xml:space="preserve"> округа </w:t>
      </w:r>
      <w:proofErr w:type="gramStart"/>
      <w:r w:rsidR="00155C46" w:rsidRPr="009A0C0C">
        <w:rPr>
          <w:rFonts w:ascii="Liberation Serif" w:hAnsi="Liberation Serif" w:cs="Liberation Serif"/>
        </w:rPr>
        <w:t xml:space="preserve">Первоуральск, </w:t>
      </w:r>
      <w:r w:rsidR="00AF4A5F" w:rsidRPr="009A0C0C">
        <w:rPr>
          <w:rFonts w:ascii="Liberation Serif" w:hAnsi="Liberation Serif" w:cs="Liberation Serif"/>
        </w:rPr>
        <w:t xml:space="preserve">  </w:t>
      </w:r>
      <w:proofErr w:type="gramEnd"/>
      <w:r w:rsidR="00AF4A5F" w:rsidRPr="009A0C0C">
        <w:rPr>
          <w:rFonts w:ascii="Liberation Serif" w:hAnsi="Liberation Serif" w:cs="Liberation Serif"/>
        </w:rPr>
        <w:t xml:space="preserve">               </w:t>
      </w:r>
      <w:r w:rsidR="00155C46" w:rsidRPr="009A0C0C">
        <w:rPr>
          <w:rFonts w:ascii="Liberation Serif" w:hAnsi="Liberation Serif" w:cs="Liberation Serif"/>
        </w:rPr>
        <w:t xml:space="preserve">на __ л. в 1 экз.  </w:t>
      </w:r>
    </w:p>
    <w:p w:rsidR="00083440" w:rsidRPr="009A0C0C" w:rsidRDefault="00083440" w:rsidP="003B2D18">
      <w:pPr>
        <w:tabs>
          <w:tab w:val="left" w:pos="763"/>
          <w:tab w:val="left" w:pos="98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</w:rPr>
      </w:pPr>
    </w:p>
    <w:p w:rsidR="00D5009C" w:rsidRPr="009A0C0C" w:rsidRDefault="00D5009C" w:rsidP="00703AA2">
      <w:pPr>
        <w:shd w:val="clear" w:color="auto" w:fill="FFFFFF"/>
        <w:ind w:firstLine="709"/>
        <w:contextualSpacing/>
        <w:rPr>
          <w:rFonts w:ascii="Liberation Serif" w:hAnsi="Liberation Serif" w:cs="Liberation Serif"/>
          <w:spacing w:val="-2"/>
          <w:sz w:val="16"/>
          <w:szCs w:val="16"/>
        </w:rPr>
      </w:pPr>
    </w:p>
    <w:p w:rsidR="00CD6594" w:rsidRPr="009A0C0C" w:rsidRDefault="001803CA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Настоящей заявкой подтверждаю</w:t>
      </w:r>
      <w:r w:rsidR="00CD6594" w:rsidRPr="009A0C0C">
        <w:rPr>
          <w:rFonts w:ascii="Liberation Serif" w:hAnsi="Liberation Serif" w:cs="Liberation Serif"/>
          <w:spacing w:val="-2"/>
        </w:rPr>
        <w:t>, что организация: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 xml:space="preserve">- не имеет просроченной задолженности по возврату в бюджет </w:t>
      </w:r>
      <w:r w:rsidR="003F0910" w:rsidRPr="009A0C0C">
        <w:rPr>
          <w:rFonts w:ascii="Liberation Serif" w:hAnsi="Liberation Serif" w:cs="Liberation Serif"/>
          <w:spacing w:val="-2"/>
        </w:rPr>
        <w:t>муниципального</w:t>
      </w:r>
      <w:r w:rsidRPr="009A0C0C">
        <w:rPr>
          <w:rFonts w:ascii="Liberation Serif" w:hAnsi="Liberation Serif" w:cs="Liberation Serif"/>
          <w:spacing w:val="-2"/>
        </w:rPr>
        <w:t xml:space="preserve"> округа Первоуральск субсидии, бюджетных инвестиций, предоставленных в том числе в соответствии с иными муниципальными правовыми актами, а также иной просроченной (неурегулированной) задолженности по денежным обязательствам перед </w:t>
      </w:r>
      <w:r w:rsidR="00645C79" w:rsidRPr="009A0C0C">
        <w:rPr>
          <w:rFonts w:ascii="Liberation Serif" w:hAnsi="Liberation Serif" w:cs="Liberation Serif"/>
          <w:spacing w:val="-2"/>
        </w:rPr>
        <w:t>муниципальным</w:t>
      </w:r>
      <w:r w:rsidRPr="009A0C0C">
        <w:rPr>
          <w:rFonts w:ascii="Liberation Serif" w:hAnsi="Liberation Serif" w:cs="Liberation Serif"/>
          <w:spacing w:val="-2"/>
        </w:rPr>
        <w:t xml:space="preserve"> округом Первоуральск;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-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lastRenderedPageBreak/>
        <w:t>- не является иностранным юридическим лицом, в том числе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-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- не получает средства местного бюджета, на основании иных нормативных правовых актов субъекта Российской Федерации, муниципальных правовых актов на цели, установленные настоящим Порядком;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-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- на едином налоговом счете получателя субсидии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- отсутствует просроченная задолженность по возврату в местный бюджет, иных субсидий, бюджетных инвестиций, а также иная просроченная (неурегулированная) задолженность по денежным обязательствам перед городским округом Первоуральск;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-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отбора).</w:t>
      </w:r>
    </w:p>
    <w:p w:rsidR="00CD6594" w:rsidRPr="009A0C0C" w:rsidRDefault="00CD6594" w:rsidP="00CD6594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 xml:space="preserve">Выражаем согласие на осуществление проверок Администрацией </w:t>
      </w:r>
      <w:r w:rsidR="00FB174F" w:rsidRPr="009A0C0C">
        <w:rPr>
          <w:rFonts w:ascii="Liberation Serif" w:hAnsi="Liberation Serif" w:cs="Liberation Serif"/>
          <w:spacing w:val="-2"/>
        </w:rPr>
        <w:t>муниципального</w:t>
      </w:r>
      <w:r w:rsidRPr="009A0C0C">
        <w:rPr>
          <w:rFonts w:ascii="Liberation Serif" w:hAnsi="Liberation Serif" w:cs="Liberation Serif"/>
          <w:spacing w:val="-2"/>
        </w:rPr>
        <w:t xml:space="preserve"> округа Первоуральск и органами муниципального финансового контроля </w:t>
      </w:r>
      <w:r w:rsidR="00FB174F" w:rsidRPr="009A0C0C">
        <w:rPr>
          <w:rFonts w:ascii="Liberation Serif" w:hAnsi="Liberation Serif" w:cs="Liberation Serif"/>
          <w:spacing w:val="-2"/>
        </w:rPr>
        <w:t>муниципального</w:t>
      </w:r>
      <w:r w:rsidRPr="009A0C0C">
        <w:rPr>
          <w:rFonts w:ascii="Liberation Serif" w:hAnsi="Liberation Serif" w:cs="Liberation Serif"/>
          <w:spacing w:val="-2"/>
        </w:rPr>
        <w:t xml:space="preserve"> округа Первоуральск соблюдения условий, целей и порядка предоставления субсидии.</w:t>
      </w:r>
    </w:p>
    <w:p w:rsidR="00AF4A5F" w:rsidRPr="009A0C0C" w:rsidRDefault="00CD6594" w:rsidP="003B005C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Настоящим подтверждаем свое согласие на обработку персональных данных, содержащихся в представленном нами заявлении и прилагаемых к нему документах.</w:t>
      </w:r>
    </w:p>
    <w:p w:rsidR="008D1A95" w:rsidRPr="009A0C0C" w:rsidRDefault="008D1A95" w:rsidP="008D1A95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 xml:space="preserve"> Настоящей заявкой гарантирую полноту и достоверность представленной в заявке информации и прилагаемых к ней документов, подтверждаю право Администрации </w:t>
      </w:r>
      <w:r w:rsidR="00FB174F" w:rsidRPr="009A0C0C">
        <w:rPr>
          <w:rFonts w:ascii="Liberation Serif" w:hAnsi="Liberation Serif" w:cs="Liberation Serif"/>
          <w:spacing w:val="-2"/>
        </w:rPr>
        <w:t>муниципального</w:t>
      </w:r>
      <w:r w:rsidRPr="009A0C0C">
        <w:rPr>
          <w:rFonts w:ascii="Liberation Serif" w:hAnsi="Liberation Serif" w:cs="Liberation Serif"/>
          <w:spacing w:val="-2"/>
        </w:rPr>
        <w:t xml:space="preserve"> округа Первоуральск, не противоречащее требованию о формировании </w:t>
      </w:r>
      <w:r w:rsidRPr="009A0C0C">
        <w:rPr>
          <w:rFonts w:ascii="Liberation Serif" w:hAnsi="Liberation Serif" w:cs="Liberation Serif"/>
          <w:spacing w:val="-2"/>
        </w:rPr>
        <w:lastRenderedPageBreak/>
        <w:t>равных для всех участников отбора условий, запрашивать у упомянутых в заявке юридических и физических лиц информацию, уточняющую представленные в ней сведения.</w:t>
      </w:r>
    </w:p>
    <w:p w:rsidR="00693866" w:rsidRPr="009A0C0C" w:rsidRDefault="008D1A95" w:rsidP="00703AA2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С порядком отбора заявок на получени</w:t>
      </w:r>
      <w:r w:rsidR="003B005C" w:rsidRPr="009A0C0C">
        <w:rPr>
          <w:rFonts w:ascii="Liberation Serif" w:hAnsi="Liberation Serif" w:cs="Liberation Serif"/>
          <w:spacing w:val="-2"/>
        </w:rPr>
        <w:t>е</w:t>
      </w:r>
      <w:r w:rsidRPr="009A0C0C">
        <w:rPr>
          <w:rFonts w:ascii="Liberation Serif" w:hAnsi="Liberation Serif" w:cs="Liberation Serif"/>
          <w:spacing w:val="-2"/>
        </w:rPr>
        <w:t xml:space="preserve"> субсидий ознакомлен и согласен.</w:t>
      </w:r>
    </w:p>
    <w:p w:rsidR="00693866" w:rsidRPr="009A0C0C" w:rsidRDefault="00693866" w:rsidP="00703AA2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</w:p>
    <w:p w:rsidR="00BA16DD" w:rsidRPr="009A0C0C" w:rsidRDefault="00BA16DD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</w:p>
    <w:p w:rsidR="00D5009C" w:rsidRPr="009A0C0C" w:rsidRDefault="00D5009C" w:rsidP="00703AA2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  <w:sz w:val="16"/>
          <w:szCs w:val="16"/>
        </w:rPr>
      </w:pPr>
    </w:p>
    <w:p w:rsidR="003B005C" w:rsidRPr="009A0C0C" w:rsidRDefault="003B005C" w:rsidP="003B005C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</w:p>
    <w:p w:rsidR="003B005C" w:rsidRPr="009A0C0C" w:rsidRDefault="003B005C" w:rsidP="00C5025C">
      <w:pPr>
        <w:shd w:val="clear" w:color="auto" w:fill="FFFFFF"/>
        <w:contextualSpacing/>
        <w:jc w:val="both"/>
        <w:rPr>
          <w:rFonts w:ascii="Liberation Serif" w:hAnsi="Liberation Serif" w:cs="Liberation Serif"/>
          <w:spacing w:val="-2"/>
        </w:rPr>
      </w:pPr>
      <w:r w:rsidRPr="009A0C0C">
        <w:rPr>
          <w:rFonts w:ascii="Liberation Serif" w:hAnsi="Liberation Serif" w:cs="Liberation Serif"/>
          <w:spacing w:val="-2"/>
        </w:rPr>
        <w:t>Руководитель ______________________/                                      /</w:t>
      </w:r>
    </w:p>
    <w:p w:rsidR="00C5025C" w:rsidRPr="009A0C0C" w:rsidRDefault="003B005C" w:rsidP="00C5025C">
      <w:pPr>
        <w:shd w:val="clear" w:color="auto" w:fill="FFFFFF"/>
        <w:contextualSpacing/>
        <w:jc w:val="both"/>
        <w:rPr>
          <w:rFonts w:ascii="Liberation Serif" w:hAnsi="Liberation Serif" w:cs="Liberation Serif"/>
          <w:spacing w:val="-2"/>
          <w:sz w:val="20"/>
          <w:szCs w:val="20"/>
        </w:rPr>
      </w:pPr>
      <w:r w:rsidRPr="009A0C0C">
        <w:rPr>
          <w:rFonts w:ascii="Liberation Serif" w:hAnsi="Liberation Serif" w:cs="Liberation Serif"/>
          <w:spacing w:val="-2"/>
          <w:sz w:val="20"/>
          <w:szCs w:val="20"/>
        </w:rPr>
        <w:t>/должность/                           под</w:t>
      </w:r>
      <w:r w:rsidR="00C5025C" w:rsidRPr="009A0C0C">
        <w:rPr>
          <w:rFonts w:ascii="Liberation Serif" w:hAnsi="Liberation Serif" w:cs="Liberation Serif"/>
          <w:spacing w:val="-2"/>
          <w:sz w:val="20"/>
          <w:szCs w:val="20"/>
        </w:rPr>
        <w:t xml:space="preserve">пись                   </w:t>
      </w:r>
      <w:r w:rsidRPr="009A0C0C">
        <w:rPr>
          <w:rFonts w:ascii="Liberation Serif" w:hAnsi="Liberation Serif" w:cs="Liberation Serif"/>
          <w:spacing w:val="-2"/>
          <w:sz w:val="20"/>
          <w:szCs w:val="20"/>
        </w:rPr>
        <w:t xml:space="preserve"> расшифровка</w:t>
      </w:r>
      <w:r w:rsidR="00C5025C" w:rsidRPr="009A0C0C">
        <w:rPr>
          <w:rFonts w:ascii="Liberation Serif" w:hAnsi="Liberation Serif" w:cs="Liberation Serif"/>
          <w:spacing w:val="-2"/>
          <w:sz w:val="20"/>
          <w:szCs w:val="20"/>
        </w:rPr>
        <w:t xml:space="preserve"> подписи</w:t>
      </w:r>
    </w:p>
    <w:p w:rsidR="003B005C" w:rsidRPr="009A0C0C" w:rsidRDefault="003B005C" w:rsidP="00C5025C">
      <w:pPr>
        <w:shd w:val="clear" w:color="auto" w:fill="FFFFFF"/>
        <w:contextualSpacing/>
        <w:jc w:val="both"/>
        <w:rPr>
          <w:rFonts w:ascii="Liberation Serif" w:hAnsi="Liberation Serif" w:cs="Liberation Serif"/>
          <w:spacing w:val="-2"/>
          <w:sz w:val="20"/>
          <w:szCs w:val="20"/>
        </w:rPr>
      </w:pPr>
      <w:r w:rsidRPr="009A0C0C">
        <w:rPr>
          <w:rFonts w:ascii="Liberation Serif" w:hAnsi="Liberation Serif" w:cs="Liberation Serif"/>
          <w:spacing w:val="-2"/>
        </w:rPr>
        <w:t xml:space="preserve"> </w:t>
      </w:r>
      <w:proofErr w:type="spellStart"/>
      <w:r w:rsidRPr="009A0C0C">
        <w:rPr>
          <w:rFonts w:ascii="Liberation Serif" w:hAnsi="Liberation Serif" w:cs="Liberation Serif"/>
          <w:spacing w:val="-2"/>
        </w:rPr>
        <w:t>м.п</w:t>
      </w:r>
      <w:proofErr w:type="spellEnd"/>
      <w:r w:rsidRPr="009A0C0C">
        <w:rPr>
          <w:rFonts w:ascii="Liberation Serif" w:hAnsi="Liberation Serif" w:cs="Liberation Serif"/>
          <w:spacing w:val="-2"/>
        </w:rPr>
        <w:t xml:space="preserve">.                                                             </w:t>
      </w:r>
    </w:p>
    <w:p w:rsidR="003B005C" w:rsidRPr="009A0C0C" w:rsidRDefault="003B005C" w:rsidP="003B005C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2"/>
        </w:rPr>
      </w:pPr>
    </w:p>
    <w:p w:rsidR="008152EC" w:rsidRPr="009A0C0C" w:rsidRDefault="00DC3642" w:rsidP="00C5025C">
      <w:pPr>
        <w:shd w:val="clear" w:color="auto" w:fill="FFFFFF"/>
        <w:contextualSpacing/>
        <w:jc w:val="both"/>
        <w:rPr>
          <w:rFonts w:ascii="Liberation Serif" w:hAnsi="Liberation Serif" w:cs="Liberation Serif"/>
          <w:spacing w:val="-4"/>
        </w:rPr>
      </w:pPr>
      <w:r w:rsidRPr="009A0C0C">
        <w:rPr>
          <w:rFonts w:ascii="Liberation Serif" w:hAnsi="Liberation Serif" w:cs="Liberation Serif"/>
          <w:spacing w:val="-4"/>
        </w:rPr>
        <w:t xml:space="preserve">Главный бухгалтер: </w:t>
      </w:r>
      <w:r w:rsidR="003B005C" w:rsidRPr="009A0C0C">
        <w:rPr>
          <w:rFonts w:ascii="Liberation Serif" w:hAnsi="Liberation Serif" w:cs="Liberation Serif"/>
          <w:spacing w:val="-4"/>
        </w:rPr>
        <w:t>________________/                                      /</w:t>
      </w:r>
    </w:p>
    <w:p w:rsidR="00693866" w:rsidRPr="009A0C0C" w:rsidRDefault="003B005C" w:rsidP="00703AA2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pacing w:val="-4"/>
          <w:sz w:val="20"/>
          <w:szCs w:val="20"/>
        </w:rPr>
      </w:pPr>
      <w:r w:rsidRPr="009A0C0C">
        <w:rPr>
          <w:rFonts w:ascii="Liberation Serif" w:hAnsi="Liberation Serif" w:cs="Liberation Serif"/>
          <w:spacing w:val="-4"/>
        </w:rPr>
        <w:t xml:space="preserve">           </w:t>
      </w:r>
      <w:r w:rsidR="00C5025C" w:rsidRPr="009A0C0C">
        <w:rPr>
          <w:rFonts w:ascii="Liberation Serif" w:hAnsi="Liberation Serif" w:cs="Liberation Serif"/>
          <w:spacing w:val="-4"/>
        </w:rPr>
        <w:t xml:space="preserve">                 </w:t>
      </w:r>
      <w:r w:rsidRPr="009A0C0C">
        <w:rPr>
          <w:rFonts w:ascii="Liberation Serif" w:hAnsi="Liberation Serif" w:cs="Liberation Serif"/>
          <w:spacing w:val="-4"/>
        </w:rPr>
        <w:t xml:space="preserve"> </w:t>
      </w:r>
      <w:r w:rsidRPr="009A0C0C">
        <w:rPr>
          <w:rFonts w:ascii="Liberation Serif" w:hAnsi="Liberation Serif" w:cs="Liberation Serif"/>
          <w:spacing w:val="-4"/>
          <w:sz w:val="20"/>
          <w:szCs w:val="20"/>
        </w:rPr>
        <w:t>подпись</w:t>
      </w:r>
      <w:r w:rsidRPr="009A0C0C">
        <w:rPr>
          <w:rFonts w:ascii="Liberation Serif" w:hAnsi="Liberation Serif" w:cs="Liberation Serif"/>
          <w:spacing w:val="-4"/>
        </w:rPr>
        <w:t xml:space="preserve">                </w:t>
      </w:r>
      <w:r w:rsidRPr="009A0C0C">
        <w:rPr>
          <w:rFonts w:ascii="Liberation Serif" w:hAnsi="Liberation Serif" w:cs="Liberation Serif"/>
          <w:spacing w:val="-4"/>
          <w:sz w:val="20"/>
          <w:szCs w:val="20"/>
        </w:rPr>
        <w:t>расшифровка подписи</w:t>
      </w:r>
    </w:p>
    <w:p w:rsidR="003B005C" w:rsidRPr="009A0C0C" w:rsidRDefault="003B005C" w:rsidP="003B005C">
      <w:pPr>
        <w:shd w:val="clear" w:color="auto" w:fill="FFFFFF"/>
        <w:contextualSpacing/>
        <w:jc w:val="both"/>
        <w:rPr>
          <w:rFonts w:ascii="Liberation Serif" w:hAnsi="Liberation Serif" w:cs="Liberation Serif"/>
        </w:rPr>
      </w:pPr>
    </w:p>
    <w:p w:rsidR="003B005C" w:rsidRPr="009A0C0C" w:rsidRDefault="003B005C" w:rsidP="00703AA2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</w:rPr>
      </w:pPr>
    </w:p>
    <w:p w:rsidR="003B005C" w:rsidRPr="009A0C0C" w:rsidRDefault="003B005C" w:rsidP="00703AA2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</w:rPr>
      </w:pPr>
    </w:p>
    <w:p w:rsidR="00763BDC" w:rsidRPr="009A0C0C" w:rsidRDefault="003B005C" w:rsidP="00703AA2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</w:rPr>
      </w:pPr>
      <w:proofErr w:type="gramStart"/>
      <w:r w:rsidRPr="009A0C0C">
        <w:rPr>
          <w:rFonts w:ascii="Liberation Serif" w:hAnsi="Liberation Serif" w:cs="Liberation Serif"/>
        </w:rPr>
        <w:t xml:space="preserve">«  </w:t>
      </w:r>
      <w:proofErr w:type="gramEnd"/>
      <w:r w:rsidRPr="009A0C0C">
        <w:rPr>
          <w:rFonts w:ascii="Liberation Serif" w:hAnsi="Liberation Serif" w:cs="Liberation Serif"/>
        </w:rPr>
        <w:t xml:space="preserve">   »_______________20___г</w:t>
      </w:r>
    </w:p>
    <w:p w:rsidR="003B005C" w:rsidRPr="009A0C0C" w:rsidRDefault="003B005C" w:rsidP="00412E05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</w:rPr>
      </w:pPr>
    </w:p>
    <w:p w:rsidR="00DC3642" w:rsidRPr="009A0C0C" w:rsidRDefault="00796C42" w:rsidP="00412E05">
      <w:pPr>
        <w:shd w:val="clear" w:color="auto" w:fill="FFFFFF"/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  <w:r w:rsidRPr="009A0C0C">
        <w:rPr>
          <w:rFonts w:ascii="Liberation Serif" w:hAnsi="Liberation Serif" w:cs="Liberation Serif"/>
        </w:rPr>
        <w:br w:type="page"/>
      </w:r>
    </w:p>
    <w:tbl>
      <w:tblPr>
        <w:tblpPr w:leftFromText="180" w:rightFromText="180" w:horzAnchor="margin" w:tblpXSpec="right" w:tblpY="-390"/>
        <w:tblW w:w="4695" w:type="dxa"/>
        <w:tblLook w:val="01E0" w:firstRow="1" w:lastRow="1" w:firstColumn="1" w:lastColumn="1" w:noHBand="0" w:noVBand="0"/>
      </w:tblPr>
      <w:tblGrid>
        <w:gridCol w:w="4695"/>
      </w:tblGrid>
      <w:tr w:rsidR="009B15BA" w:rsidRPr="009A0C0C" w:rsidTr="00693D45">
        <w:trPr>
          <w:trHeight w:val="418"/>
        </w:trPr>
        <w:tc>
          <w:tcPr>
            <w:tcW w:w="4695" w:type="dxa"/>
            <w:hideMark/>
          </w:tcPr>
          <w:p w:rsidR="00693D45" w:rsidRPr="009A0C0C" w:rsidRDefault="00693D45" w:rsidP="00693D45">
            <w:pPr>
              <w:contextualSpacing/>
              <w:rPr>
                <w:rFonts w:ascii="Liberation Serif" w:hAnsi="Liberation Serif" w:cs="Liberation Serif"/>
              </w:rPr>
            </w:pPr>
          </w:p>
          <w:p w:rsidR="009B15BA" w:rsidRPr="009A0C0C" w:rsidRDefault="00450A08" w:rsidP="00693D45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br w:type="page"/>
            </w:r>
            <w:r w:rsidR="009B15BA" w:rsidRPr="009A0C0C">
              <w:rPr>
                <w:rFonts w:ascii="Liberation Serif" w:hAnsi="Liberation Serif" w:cs="Liberation Serif"/>
              </w:rPr>
              <w:t xml:space="preserve">Приложение </w:t>
            </w:r>
            <w:r w:rsidR="00117384" w:rsidRPr="009A0C0C">
              <w:rPr>
                <w:rFonts w:ascii="Liberation Serif" w:hAnsi="Liberation Serif" w:cs="Liberation Serif"/>
              </w:rPr>
              <w:t>2</w:t>
            </w:r>
          </w:p>
          <w:p w:rsidR="009B15BA" w:rsidRPr="009A0C0C" w:rsidRDefault="009B15BA" w:rsidP="00693D45">
            <w:pPr>
              <w:contextualSpacing/>
              <w:rPr>
                <w:rFonts w:ascii="Liberation Serif" w:hAnsi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Порядку предоставления и расходования субсидий из бюджета </w:t>
            </w:r>
            <w:proofErr w:type="gramStart"/>
            <w:r w:rsidR="000F354F" w:rsidRPr="009A0C0C">
              <w:rPr>
                <w:rFonts w:ascii="Liberation Serif" w:hAnsi="Liberation Serif" w:cs="Liberation Serif"/>
              </w:rPr>
              <w:t xml:space="preserve">муниципального </w:t>
            </w:r>
            <w:r w:rsidRPr="009A0C0C">
              <w:rPr>
                <w:rFonts w:ascii="Liberation Serif" w:hAnsi="Liberation Serif" w:cs="Liberation Serif"/>
              </w:rPr>
              <w:t xml:space="preserve"> округа</w:t>
            </w:r>
            <w:proofErr w:type="gramEnd"/>
            <w:r w:rsidRPr="009A0C0C">
              <w:rPr>
                <w:rFonts w:ascii="Liberation Serif" w:hAnsi="Liberation Serif" w:cs="Liberation Serif"/>
              </w:rPr>
              <w:t xml:space="preserve"> Первоуральск на поддержку </w:t>
            </w:r>
            <w:r w:rsidR="00312CF0" w:rsidRPr="009A0C0C">
              <w:rPr>
                <w:rFonts w:ascii="Liberation Serif" w:hAnsi="Liberation Serif" w:cs="Liberation Serif"/>
              </w:rPr>
              <w:t xml:space="preserve">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9B15BA" w:rsidRPr="009A0C0C" w:rsidRDefault="009B15BA" w:rsidP="009B15BA">
      <w:pPr>
        <w:jc w:val="center"/>
        <w:rPr>
          <w:rFonts w:ascii="Liberation Serif" w:hAnsi="Liberation Serif" w:cs="Liberation Serif"/>
        </w:rPr>
      </w:pPr>
    </w:p>
    <w:p w:rsidR="00693D45" w:rsidRPr="009A0C0C" w:rsidRDefault="00693D45" w:rsidP="009B15BA">
      <w:pPr>
        <w:jc w:val="center"/>
        <w:rPr>
          <w:rFonts w:ascii="Liberation Serif" w:hAnsi="Liberation Serif" w:cs="Liberation Serif"/>
        </w:rPr>
      </w:pPr>
    </w:p>
    <w:p w:rsidR="00693D45" w:rsidRPr="009A0C0C" w:rsidRDefault="00693D45" w:rsidP="009B15BA">
      <w:pPr>
        <w:jc w:val="center"/>
        <w:rPr>
          <w:rFonts w:ascii="Liberation Serif" w:hAnsi="Liberation Serif" w:cs="Liberation Serif"/>
        </w:rPr>
      </w:pPr>
    </w:p>
    <w:p w:rsidR="00693D45" w:rsidRPr="009A0C0C" w:rsidRDefault="00693D45" w:rsidP="009B15BA">
      <w:pPr>
        <w:jc w:val="center"/>
        <w:rPr>
          <w:rFonts w:ascii="Liberation Serif" w:hAnsi="Liberation Serif" w:cs="Liberation Serif"/>
        </w:rPr>
      </w:pPr>
    </w:p>
    <w:p w:rsidR="00693D45" w:rsidRPr="009A0C0C" w:rsidRDefault="00693D45" w:rsidP="009B15BA">
      <w:pPr>
        <w:jc w:val="center"/>
        <w:rPr>
          <w:rFonts w:ascii="Liberation Serif" w:hAnsi="Liberation Serif" w:cs="Liberation Serif"/>
        </w:rPr>
      </w:pPr>
    </w:p>
    <w:p w:rsidR="00693D45" w:rsidRPr="009A0C0C" w:rsidRDefault="00693D45" w:rsidP="009B15BA">
      <w:pPr>
        <w:jc w:val="center"/>
        <w:rPr>
          <w:rFonts w:ascii="Liberation Serif" w:hAnsi="Liberation Serif" w:cs="Liberation Serif"/>
        </w:rPr>
      </w:pPr>
    </w:p>
    <w:p w:rsidR="00693D45" w:rsidRPr="009A0C0C" w:rsidRDefault="00693D45" w:rsidP="009B15BA">
      <w:pPr>
        <w:jc w:val="center"/>
        <w:rPr>
          <w:rFonts w:ascii="Liberation Serif" w:hAnsi="Liberation Serif" w:cs="Liberation Serif"/>
        </w:rPr>
      </w:pPr>
    </w:p>
    <w:p w:rsidR="00312CF0" w:rsidRPr="009A0C0C" w:rsidRDefault="00312CF0" w:rsidP="003D1843">
      <w:pPr>
        <w:jc w:val="center"/>
        <w:rPr>
          <w:rFonts w:ascii="Liberation Serif" w:hAnsi="Liberation Serif" w:cs="Liberation Serif"/>
          <w:b/>
        </w:rPr>
      </w:pPr>
    </w:p>
    <w:p w:rsidR="003B005C" w:rsidRPr="009A0C0C" w:rsidRDefault="003B005C" w:rsidP="00214108">
      <w:pPr>
        <w:contextualSpacing/>
        <w:jc w:val="center"/>
        <w:rPr>
          <w:rFonts w:ascii="Liberation Serif" w:hAnsi="Liberation Serif" w:cs="Liberation Serif"/>
          <w:b/>
        </w:rPr>
      </w:pPr>
    </w:p>
    <w:p w:rsidR="00C95AE1" w:rsidRPr="009A0C0C" w:rsidRDefault="00C95AE1" w:rsidP="00214108">
      <w:pPr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ИНФОРМАЦИОННАЯ КАРТА</w:t>
      </w:r>
    </w:p>
    <w:p w:rsidR="00225435" w:rsidRPr="009A0C0C" w:rsidRDefault="00225435" w:rsidP="00225435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</w:rPr>
      </w:pPr>
    </w:p>
    <w:p w:rsidR="00225435" w:rsidRPr="009A0C0C" w:rsidRDefault="00225435" w:rsidP="00225435">
      <w:pPr>
        <w:shd w:val="clear" w:color="auto" w:fill="FFFFFF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9A0C0C">
        <w:rPr>
          <w:rFonts w:ascii="Liberation Serif" w:hAnsi="Liberation Serif" w:cs="Liberation Serif"/>
          <w:i/>
          <w:iCs/>
          <w:sz w:val="20"/>
          <w:szCs w:val="20"/>
        </w:rPr>
        <w:t>(наименование юридического лица)</w:t>
      </w:r>
    </w:p>
    <w:p w:rsidR="00C95AE1" w:rsidRPr="009A0C0C" w:rsidRDefault="00C95AE1" w:rsidP="00C95AE1">
      <w:pPr>
        <w:contextualSpacing/>
        <w:jc w:val="center"/>
        <w:rPr>
          <w:rFonts w:ascii="Liberation Serif" w:hAnsi="Liberation Serif" w:cs="Liberation Serif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246"/>
        <w:gridCol w:w="4110"/>
      </w:tblGrid>
      <w:tr w:rsidR="00C95AE1" w:rsidRPr="009A0C0C" w:rsidTr="00834806">
        <w:tc>
          <w:tcPr>
            <w:tcW w:w="5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Наименование организации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ИНН            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Почтовый индекс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Адрес юридический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Адрес фактический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Контактный телефон, факс, </w:t>
            </w:r>
            <w:r w:rsidRPr="009A0C0C">
              <w:rPr>
                <w:rFonts w:ascii="Liberation Serif" w:hAnsi="Liberation Serif" w:cs="Liberation Serif"/>
                <w:lang w:val="en-US"/>
              </w:rPr>
              <w:t>e</w:t>
            </w:r>
            <w:r w:rsidRPr="009A0C0C">
              <w:rPr>
                <w:rFonts w:ascii="Liberation Serif" w:hAnsi="Liberation Serif" w:cs="Liberation Serif"/>
              </w:rPr>
              <w:t>-</w:t>
            </w:r>
            <w:r w:rsidRPr="009A0C0C">
              <w:rPr>
                <w:rFonts w:ascii="Liberation Serif" w:hAnsi="Liberation Serif" w:cs="Liberation Serif"/>
                <w:lang w:val="en-US"/>
              </w:rPr>
              <w:t>mail</w:t>
            </w:r>
            <w:r w:rsidRPr="009A0C0C">
              <w:rPr>
                <w:rFonts w:ascii="Liberation Serif" w:hAnsi="Liberation Serif" w:cs="Liberation Serif"/>
              </w:rPr>
              <w:t xml:space="preserve">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Фамилия, имя, отчество руководителя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16928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6928" w:rsidRPr="009A0C0C" w:rsidRDefault="00C16928" w:rsidP="00C1692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Фамилия, имя, отчество главного бухгалтера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6928" w:rsidRPr="009A0C0C" w:rsidRDefault="00C16928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Регистрирующий орган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Основной государственный                </w:t>
            </w:r>
          </w:p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регистрационный номер (</w:t>
            </w:r>
            <w:proofErr w:type="gramStart"/>
            <w:r w:rsidRPr="009A0C0C">
              <w:rPr>
                <w:rFonts w:ascii="Liberation Serif" w:hAnsi="Liberation Serif" w:cs="Liberation Serif"/>
              </w:rPr>
              <w:t xml:space="preserve">ОГРН)   </w:t>
            </w:r>
            <w:proofErr w:type="gramEnd"/>
            <w:r w:rsidRPr="009A0C0C">
              <w:rPr>
                <w:rFonts w:ascii="Liberation Serif" w:hAnsi="Liberation Serif" w:cs="Liberation Serif"/>
              </w:rPr>
              <w:t xml:space="preserve">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Дата регистрации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Вид собственности (указывается доля     </w:t>
            </w:r>
          </w:p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в процентах от общей площади</w:t>
            </w:r>
            <w:proofErr w:type="gramStart"/>
            <w:r w:rsidRPr="009A0C0C">
              <w:rPr>
                <w:rFonts w:ascii="Liberation Serif" w:hAnsi="Liberation Serif" w:cs="Liberation Serif"/>
              </w:rPr>
              <w:t xml:space="preserve">):   </w:t>
            </w:r>
            <w:proofErr w:type="gramEnd"/>
            <w:r w:rsidRPr="009A0C0C">
              <w:rPr>
                <w:rFonts w:ascii="Liberation Serif" w:hAnsi="Liberation Serif" w:cs="Liberation Serif"/>
              </w:rPr>
              <w:t xml:space="preserve">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собственность Российской Федерации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собственность Свердловской области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rPr>
          <w:trHeight w:val="4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собственность городского округа</w:t>
            </w:r>
          </w:p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Первоуральск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собственность частная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rPr>
          <w:trHeight w:val="300"/>
        </w:trPr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Численный состав организации (</w:t>
            </w:r>
            <w:proofErr w:type="gramStart"/>
            <w:r w:rsidRPr="009A0C0C">
              <w:rPr>
                <w:rFonts w:ascii="Liberation Serif" w:hAnsi="Liberation Serif" w:cs="Liberation Serif"/>
              </w:rPr>
              <w:t xml:space="preserve">человек)   </w:t>
            </w:r>
            <w:proofErr w:type="gramEnd"/>
            <w:r w:rsidRPr="009A0C0C">
              <w:rPr>
                <w:rFonts w:ascii="Liberation Serif" w:hAnsi="Liberation Serif" w:cs="Liberation Serif"/>
              </w:rPr>
              <w:t xml:space="preserve">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Наименование банка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БИК                   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Номер корреспондентского счета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95AE1" w:rsidRPr="009A0C0C" w:rsidTr="00834806">
        <w:tc>
          <w:tcPr>
            <w:tcW w:w="52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5AE1" w:rsidRPr="009A0C0C" w:rsidRDefault="00C95AE1" w:rsidP="009165B8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Номер расчетного счета                  </w:t>
            </w:r>
          </w:p>
        </w:tc>
        <w:tc>
          <w:tcPr>
            <w:tcW w:w="4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5AE1" w:rsidRPr="009A0C0C" w:rsidRDefault="00C95AE1" w:rsidP="009165B8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C16928" w:rsidRPr="009A0C0C" w:rsidRDefault="00C16928" w:rsidP="00C16928">
      <w:pPr>
        <w:shd w:val="clear" w:color="auto" w:fill="FFFFFF"/>
        <w:ind w:firstLine="709"/>
        <w:contextualSpacing/>
        <w:rPr>
          <w:rFonts w:ascii="Liberation Serif" w:hAnsi="Liberation Serif" w:cs="Liberation Serif"/>
          <w:spacing w:val="-1"/>
        </w:rPr>
      </w:pPr>
    </w:p>
    <w:p w:rsidR="00C95AE1" w:rsidRPr="009A0C0C" w:rsidRDefault="00C95AE1" w:rsidP="00C95AE1">
      <w:pPr>
        <w:ind w:firstLine="709"/>
        <w:contextualSpacing/>
        <w:jc w:val="both"/>
        <w:rPr>
          <w:rFonts w:ascii="Liberation Serif" w:hAnsi="Liberation Serif" w:cs="Liberation Serif"/>
        </w:rPr>
      </w:pPr>
    </w:p>
    <w:p w:rsidR="003B005C" w:rsidRPr="009A0C0C" w:rsidRDefault="003B005C" w:rsidP="003B005C">
      <w:pPr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Руководитель ______________________/                                      /</w:t>
      </w:r>
    </w:p>
    <w:p w:rsidR="003B005C" w:rsidRPr="009A0C0C" w:rsidRDefault="003B005C" w:rsidP="003B005C">
      <w:pPr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/должность/                           подпись                       расшифровка подписи</w:t>
      </w:r>
    </w:p>
    <w:p w:rsidR="00C95AE1" w:rsidRPr="009A0C0C" w:rsidRDefault="003B005C" w:rsidP="003B005C">
      <w:pPr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           </w:t>
      </w:r>
      <w:proofErr w:type="spellStart"/>
      <w:r w:rsidRPr="009A0C0C">
        <w:rPr>
          <w:rFonts w:ascii="Liberation Serif" w:hAnsi="Liberation Serif" w:cs="Liberation Serif"/>
        </w:rPr>
        <w:t>м.п</w:t>
      </w:r>
      <w:proofErr w:type="spellEnd"/>
      <w:r w:rsidRPr="009A0C0C">
        <w:rPr>
          <w:rFonts w:ascii="Liberation Serif" w:hAnsi="Liberation Serif" w:cs="Liberation Serif"/>
        </w:rPr>
        <w:t xml:space="preserve">.                                                             </w:t>
      </w:r>
    </w:p>
    <w:p w:rsidR="003B005C" w:rsidRPr="009A0C0C" w:rsidRDefault="003B005C" w:rsidP="00C95AE1">
      <w:pPr>
        <w:jc w:val="both"/>
        <w:rPr>
          <w:rFonts w:ascii="Liberation Serif" w:hAnsi="Liberation Serif" w:cs="Liberation Serif"/>
        </w:rPr>
      </w:pPr>
    </w:p>
    <w:p w:rsidR="00751274" w:rsidRPr="009A0C0C" w:rsidRDefault="00751274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0F354F">
      <w:pPr>
        <w:tabs>
          <w:tab w:val="left" w:pos="5502"/>
        </w:tabs>
        <w:rPr>
          <w:rFonts w:ascii="Liberation Serif" w:hAnsi="Liberation Serif" w:cs="Liberation Serif"/>
          <w:b/>
          <w:color w:val="FF0000"/>
        </w:rPr>
      </w:pPr>
    </w:p>
    <w:tbl>
      <w:tblPr>
        <w:tblpPr w:leftFromText="180" w:rightFromText="180" w:vertAnchor="page" w:horzAnchor="margin" w:tblpXSpec="right" w:tblpY="1156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</w:tblGrid>
      <w:tr w:rsidR="000F354F" w:rsidRPr="009A0C0C" w:rsidTr="00E42A25">
        <w:trPr>
          <w:trHeight w:val="371"/>
        </w:trPr>
        <w:tc>
          <w:tcPr>
            <w:tcW w:w="4609" w:type="dxa"/>
            <w:hideMark/>
          </w:tcPr>
          <w:p w:rsidR="000F354F" w:rsidRPr="009A0C0C" w:rsidRDefault="000F354F" w:rsidP="00E42A25">
            <w:pPr>
              <w:rPr>
                <w:rFonts w:ascii="Liberation Serif" w:hAnsi="Liberation Serif" w:cs="Liberation Serif"/>
              </w:rPr>
            </w:pPr>
          </w:p>
          <w:p w:rsidR="000F354F" w:rsidRPr="009A0C0C" w:rsidRDefault="000F354F" w:rsidP="00E42A2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Приложение 3</w:t>
            </w:r>
          </w:p>
          <w:p w:rsidR="000F354F" w:rsidRPr="009A0C0C" w:rsidRDefault="000F354F" w:rsidP="00E42A2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Порядку предоставления и расходования субсидий из бюджета </w:t>
            </w:r>
            <w:proofErr w:type="gramStart"/>
            <w:r w:rsidRPr="009A0C0C">
              <w:rPr>
                <w:rFonts w:ascii="Liberation Serif" w:hAnsi="Liberation Serif" w:cs="Liberation Serif"/>
              </w:rPr>
              <w:t>муниципального  округа</w:t>
            </w:r>
            <w:proofErr w:type="gramEnd"/>
            <w:r w:rsidRPr="009A0C0C">
              <w:rPr>
                <w:rFonts w:ascii="Liberation Serif" w:hAnsi="Liberation Serif" w:cs="Liberation Serif"/>
              </w:rPr>
              <w:t xml:space="preserve"> Первоуральск на поддержку 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0F354F" w:rsidRPr="009A0C0C" w:rsidRDefault="000F354F" w:rsidP="000F354F">
      <w:pPr>
        <w:tabs>
          <w:tab w:val="left" w:pos="5502"/>
        </w:tabs>
        <w:jc w:val="right"/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0F354F">
      <w:pPr>
        <w:tabs>
          <w:tab w:val="left" w:pos="5502"/>
        </w:tabs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0F354F">
      <w:pPr>
        <w:tabs>
          <w:tab w:val="left" w:pos="5502"/>
        </w:tabs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FF0000"/>
        </w:rPr>
      </w:pPr>
    </w:p>
    <w:p w:rsidR="000F354F" w:rsidRPr="009A0C0C" w:rsidRDefault="000F354F" w:rsidP="00D42F4B">
      <w:pPr>
        <w:rPr>
          <w:rFonts w:ascii="Liberation Serif" w:hAnsi="Liberation Serif" w:cs="Liberation Serif"/>
          <w:b/>
          <w:color w:val="00B050"/>
        </w:rPr>
      </w:pPr>
    </w:p>
    <w:p w:rsidR="00E04DE2" w:rsidRPr="009A0C0C" w:rsidRDefault="00C22A53" w:rsidP="00C22A53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ПОКАЗАТЕЛИ </w:t>
      </w:r>
      <w:r w:rsidR="006B4898" w:rsidRPr="009A0C0C">
        <w:rPr>
          <w:rFonts w:ascii="Liberation Serif" w:hAnsi="Liberation Serif" w:cs="Liberation Serif"/>
          <w:b/>
        </w:rPr>
        <w:t>ДЕЯТЕЛЬНОСТИ</w:t>
      </w:r>
      <w:r w:rsidR="00E04DE2" w:rsidRPr="009A0C0C">
        <w:rPr>
          <w:rFonts w:ascii="Liberation Serif" w:hAnsi="Liberation Serif" w:cs="Liberation Serif"/>
        </w:rPr>
        <w:t xml:space="preserve"> </w:t>
      </w:r>
    </w:p>
    <w:p w:rsidR="00C22A53" w:rsidRPr="009A0C0C" w:rsidRDefault="00E04DE2" w:rsidP="00C22A53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в сфере физической культуры и спорта</w:t>
      </w:r>
    </w:p>
    <w:p w:rsidR="00C22A53" w:rsidRPr="009A0C0C" w:rsidRDefault="00C22A53" w:rsidP="00C22A53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</w:rPr>
      </w:pPr>
    </w:p>
    <w:p w:rsidR="00C22A53" w:rsidRPr="009A0C0C" w:rsidRDefault="00C22A53" w:rsidP="00C22A53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</w:rPr>
      </w:pPr>
    </w:p>
    <w:p w:rsidR="00C22A53" w:rsidRPr="009A0C0C" w:rsidRDefault="00C22A53" w:rsidP="00C22A53">
      <w:pPr>
        <w:shd w:val="clear" w:color="auto" w:fill="FFFFFF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9A0C0C">
        <w:rPr>
          <w:rFonts w:ascii="Liberation Serif" w:hAnsi="Liberation Serif" w:cs="Liberation Serif"/>
          <w:i/>
          <w:iCs/>
          <w:sz w:val="20"/>
          <w:szCs w:val="20"/>
        </w:rPr>
        <w:t>(наименование юридического лица)</w:t>
      </w:r>
    </w:p>
    <w:p w:rsidR="00C22A53" w:rsidRPr="009A0C0C" w:rsidRDefault="00C22A53" w:rsidP="00C22A53">
      <w:pPr>
        <w:jc w:val="both"/>
        <w:rPr>
          <w:rFonts w:ascii="Liberation Serif" w:hAnsi="Liberation Serif" w:cs="Liberation Serif"/>
          <w:sz w:val="10"/>
          <w:szCs w:val="10"/>
        </w:rPr>
      </w:pPr>
      <w:r w:rsidRPr="009A0C0C">
        <w:rPr>
          <w:rFonts w:ascii="Liberation Serif" w:hAnsi="Liberation Serif" w:cs="Liberation Serif"/>
          <w:sz w:val="10"/>
          <w:szCs w:val="10"/>
        </w:rPr>
        <w:t xml:space="preserve">                                                  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3374"/>
        <w:gridCol w:w="2410"/>
        <w:gridCol w:w="2693"/>
      </w:tblGrid>
      <w:tr w:rsidR="00C22A53" w:rsidRPr="009A0C0C" w:rsidTr="00CA4185">
        <w:trPr>
          <w:trHeight w:val="264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>№ п/п</w:t>
            </w:r>
          </w:p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>Целевой показатель</w:t>
            </w:r>
          </w:p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5EFA" w:rsidRPr="009A0C0C" w:rsidRDefault="00C22A53" w:rsidP="00C22A53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Факт</w:t>
            </w:r>
            <w:r w:rsidR="001C733C" w:rsidRPr="009A0C0C">
              <w:rPr>
                <w:rFonts w:ascii="Liberation Serif" w:hAnsi="Liberation Serif" w:cs="Liberation Serif"/>
              </w:rPr>
              <w:t xml:space="preserve">ические целевые показатели </w:t>
            </w:r>
            <w:r w:rsidRPr="009A0C0C">
              <w:rPr>
                <w:rFonts w:ascii="Liberation Serif" w:hAnsi="Liberation Serif" w:cs="Liberation Serif"/>
              </w:rPr>
              <w:t xml:space="preserve"> </w:t>
            </w:r>
          </w:p>
          <w:p w:rsidR="00E05EFA" w:rsidRPr="009A0C0C" w:rsidRDefault="000F354F" w:rsidP="00C22A53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за</w:t>
            </w:r>
            <w:r w:rsidR="00E05EFA" w:rsidRPr="009A0C0C">
              <w:rPr>
                <w:rFonts w:ascii="Liberation Serif" w:hAnsi="Liberation Serif" w:cs="Liberation Serif"/>
              </w:rPr>
              <w:t xml:space="preserve"> 20___год </w:t>
            </w:r>
          </w:p>
          <w:p w:rsidR="00C22A53" w:rsidRPr="009A0C0C" w:rsidRDefault="00E05EFA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>(</w:t>
            </w:r>
            <w:r w:rsidR="00C22A53" w:rsidRPr="009A0C0C">
              <w:rPr>
                <w:rFonts w:ascii="Liberation Serif" w:hAnsi="Liberation Serif" w:cs="Liberation Serif"/>
              </w:rPr>
              <w:t>предыдущ</w:t>
            </w:r>
            <w:r w:rsidRPr="009A0C0C">
              <w:rPr>
                <w:rFonts w:ascii="Liberation Serif" w:hAnsi="Liberation Serif" w:cs="Liberation Serif"/>
              </w:rPr>
              <w:t>ий</w:t>
            </w:r>
            <w:r w:rsidR="00C22A53" w:rsidRPr="009A0C0C">
              <w:rPr>
                <w:rFonts w:ascii="Liberation Serif" w:hAnsi="Liberation Serif" w:cs="Liberation Serif"/>
              </w:rPr>
              <w:t xml:space="preserve"> год</w:t>
            </w:r>
            <w:r w:rsidRPr="009A0C0C">
              <w:rPr>
                <w:rFonts w:ascii="Liberation Serif" w:hAnsi="Liberation Serif" w:cs="Liberation Serif"/>
              </w:rPr>
              <w:t>)</w:t>
            </w:r>
          </w:p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733C" w:rsidRPr="009A0C0C" w:rsidRDefault="00C22A53" w:rsidP="00C22A53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План</w:t>
            </w:r>
            <w:r w:rsidR="001C733C" w:rsidRPr="009A0C0C">
              <w:rPr>
                <w:rFonts w:ascii="Liberation Serif" w:hAnsi="Liberation Serif" w:cs="Liberation Serif"/>
              </w:rPr>
              <w:t xml:space="preserve">овые                   </w:t>
            </w:r>
            <w:r w:rsidRPr="009A0C0C">
              <w:rPr>
                <w:rFonts w:ascii="Liberation Serif" w:hAnsi="Liberation Serif" w:cs="Liberation Serif"/>
              </w:rPr>
              <w:t xml:space="preserve"> </w:t>
            </w:r>
            <w:r w:rsidR="001C733C" w:rsidRPr="009A0C0C">
              <w:rPr>
                <w:rFonts w:ascii="Liberation Serif" w:hAnsi="Liberation Serif" w:cs="Liberation Serif"/>
              </w:rPr>
              <w:t xml:space="preserve">целевые показатели  </w:t>
            </w:r>
          </w:p>
          <w:p w:rsidR="00C22A53" w:rsidRPr="009A0C0C" w:rsidRDefault="000F354F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 xml:space="preserve">на </w:t>
            </w:r>
            <w:r w:rsidR="00E05EFA" w:rsidRPr="009A0C0C">
              <w:rPr>
                <w:rFonts w:ascii="Liberation Serif" w:hAnsi="Liberation Serif" w:cs="Liberation Serif"/>
              </w:rPr>
              <w:t xml:space="preserve">20___год                 </w:t>
            </w:r>
            <w:proofErr w:type="gramStart"/>
            <w:r w:rsidR="00E05EFA" w:rsidRPr="009A0C0C">
              <w:rPr>
                <w:rFonts w:ascii="Liberation Serif" w:hAnsi="Liberation Serif" w:cs="Liberation Serif"/>
              </w:rPr>
              <w:t xml:space="preserve">   (</w:t>
            </w:r>
            <w:proofErr w:type="gramEnd"/>
            <w:r w:rsidR="00C22A53" w:rsidRPr="009A0C0C">
              <w:rPr>
                <w:rFonts w:ascii="Liberation Serif" w:hAnsi="Liberation Serif" w:cs="Liberation Serif"/>
              </w:rPr>
              <w:t>текущий год</w:t>
            </w:r>
            <w:r w:rsidR="00E05EFA" w:rsidRPr="009A0C0C">
              <w:rPr>
                <w:rFonts w:ascii="Liberation Serif" w:hAnsi="Liberation Serif" w:cs="Liberation Serif"/>
              </w:rPr>
              <w:t>)</w:t>
            </w:r>
          </w:p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  <w:tr w:rsidR="00C22A53" w:rsidRPr="009A0C0C" w:rsidTr="00CA4185">
        <w:trPr>
          <w:trHeight w:val="264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3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  <w:tr w:rsidR="00C22A53" w:rsidRPr="009A0C0C" w:rsidTr="00CA4185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Проведение официальных спортивных и физкультурных мероприятий на территории </w:t>
            </w:r>
            <w:r w:rsidR="000F354F" w:rsidRPr="009A0C0C">
              <w:rPr>
                <w:rFonts w:ascii="Liberation Serif" w:hAnsi="Liberation Serif" w:cs="Liberation Serif"/>
              </w:rPr>
              <w:t>муниципального</w:t>
            </w:r>
            <w:r w:rsidRPr="009A0C0C">
              <w:rPr>
                <w:rFonts w:ascii="Liberation Serif" w:hAnsi="Liberation Serif" w:cs="Liberation Serif"/>
              </w:rPr>
              <w:t xml:space="preserve"> округа Первоуральск (единиц)*</w:t>
            </w:r>
          </w:p>
          <w:p w:rsidR="00C22A53" w:rsidRPr="009A0C0C" w:rsidRDefault="00C22A53" w:rsidP="00C22A53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  <w:tr w:rsidR="00C22A53" w:rsidRPr="009A0C0C" w:rsidTr="00CA4185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Количество человек, занимающихся видом спорта (человек)</w:t>
            </w:r>
            <w:r w:rsidR="00C5025C" w:rsidRPr="009A0C0C">
              <w:rPr>
                <w:rFonts w:ascii="Liberation Serif" w:hAnsi="Liberation Serif" w:cs="Liberation Serif"/>
              </w:rPr>
              <w:t>**</w:t>
            </w:r>
          </w:p>
          <w:p w:rsidR="00C22A53" w:rsidRPr="009A0C0C" w:rsidRDefault="00C22A53" w:rsidP="00C22A53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</w:tbl>
    <w:p w:rsidR="00C22A53" w:rsidRPr="009A0C0C" w:rsidRDefault="00C22A53" w:rsidP="00C22A53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C22A53" w:rsidRPr="009A0C0C" w:rsidRDefault="00C22A53" w:rsidP="00C22A53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C22A53" w:rsidRPr="009A0C0C" w:rsidRDefault="00C22A53" w:rsidP="00C22A53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*</w:t>
      </w:r>
      <w:r w:rsidR="00F74AF5" w:rsidRPr="009A0C0C">
        <w:rPr>
          <w:rFonts w:ascii="Liberation Serif" w:hAnsi="Liberation Serif" w:cs="Liberation Serif"/>
          <w:sz w:val="20"/>
          <w:szCs w:val="20"/>
        </w:rPr>
        <w:t xml:space="preserve">в </w:t>
      </w:r>
      <w:r w:rsidRPr="009A0C0C">
        <w:rPr>
          <w:rFonts w:ascii="Liberation Serif" w:hAnsi="Liberation Serif" w:cs="Liberation Serif"/>
          <w:sz w:val="20"/>
          <w:szCs w:val="20"/>
        </w:rPr>
        <w:t xml:space="preserve">соответствии с Единым календарным планом на текущий календарный год, утвержденным Администрацией </w:t>
      </w:r>
      <w:r w:rsidR="000F354F" w:rsidRPr="009A0C0C">
        <w:rPr>
          <w:rFonts w:ascii="Liberation Serif" w:hAnsi="Liberation Serif" w:cs="Liberation Serif"/>
          <w:sz w:val="20"/>
          <w:szCs w:val="20"/>
        </w:rPr>
        <w:t>муниципального</w:t>
      </w:r>
      <w:r w:rsidRPr="009A0C0C">
        <w:rPr>
          <w:rFonts w:ascii="Liberation Serif" w:hAnsi="Liberation Serif" w:cs="Liberation Serif"/>
          <w:sz w:val="20"/>
          <w:szCs w:val="20"/>
        </w:rPr>
        <w:t xml:space="preserve"> округа Первоуральск </w:t>
      </w:r>
    </w:p>
    <w:p w:rsidR="00C5025C" w:rsidRPr="009A0C0C" w:rsidRDefault="00C5025C" w:rsidP="00C22A53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**</w:t>
      </w:r>
      <w:r w:rsidR="00F74AF5" w:rsidRPr="009A0C0C">
        <w:rPr>
          <w:rFonts w:ascii="Liberation Serif" w:hAnsi="Liberation Serif" w:cs="Liberation Serif"/>
          <w:sz w:val="20"/>
          <w:szCs w:val="20"/>
        </w:rPr>
        <w:t>в</w:t>
      </w:r>
      <w:r w:rsidRPr="009A0C0C">
        <w:rPr>
          <w:rFonts w:ascii="Liberation Serif" w:hAnsi="Liberation Serif" w:cs="Liberation Serif"/>
          <w:sz w:val="20"/>
          <w:szCs w:val="20"/>
        </w:rPr>
        <w:t xml:space="preserve"> соответствии данными 1-ФК</w:t>
      </w:r>
    </w:p>
    <w:p w:rsidR="008750C0" w:rsidRPr="009A0C0C" w:rsidRDefault="008750C0" w:rsidP="008750C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  <w:sz w:val="20"/>
          <w:szCs w:val="20"/>
        </w:rPr>
      </w:pPr>
    </w:p>
    <w:p w:rsidR="008750C0" w:rsidRPr="009A0C0C" w:rsidRDefault="008750C0" w:rsidP="008750C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  <w:sz w:val="20"/>
          <w:szCs w:val="20"/>
        </w:rPr>
      </w:pPr>
    </w:p>
    <w:p w:rsidR="008750C0" w:rsidRPr="009A0C0C" w:rsidRDefault="008750C0" w:rsidP="008750C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  <w:sz w:val="20"/>
          <w:szCs w:val="20"/>
        </w:rPr>
      </w:pPr>
    </w:p>
    <w:p w:rsidR="008750C0" w:rsidRPr="009A0C0C" w:rsidRDefault="008750C0" w:rsidP="008750C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  <w:sz w:val="20"/>
          <w:szCs w:val="20"/>
        </w:rPr>
      </w:pPr>
    </w:p>
    <w:p w:rsidR="008750C0" w:rsidRPr="009A0C0C" w:rsidRDefault="008750C0" w:rsidP="008750C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  <w:sz w:val="20"/>
          <w:szCs w:val="20"/>
        </w:rPr>
      </w:pPr>
    </w:p>
    <w:p w:rsidR="008750C0" w:rsidRPr="009A0C0C" w:rsidRDefault="008750C0" w:rsidP="008750C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173613" w:rsidRPr="009A0C0C" w:rsidRDefault="00173613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Руководитель ______________________/                                      /</w:t>
      </w:r>
    </w:p>
    <w:p w:rsidR="00173613" w:rsidRPr="009A0C0C" w:rsidRDefault="00173613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 xml:space="preserve"> /должность/                         </w:t>
      </w:r>
      <w:r w:rsidR="00C5025C" w:rsidRPr="009A0C0C">
        <w:rPr>
          <w:rFonts w:ascii="Liberation Serif" w:hAnsi="Liberation Serif" w:cs="Liberation Serif"/>
          <w:sz w:val="20"/>
          <w:szCs w:val="20"/>
        </w:rPr>
        <w:t xml:space="preserve">  подпись                  </w:t>
      </w:r>
      <w:r w:rsidRPr="009A0C0C">
        <w:rPr>
          <w:rFonts w:ascii="Liberation Serif" w:hAnsi="Liberation Serif" w:cs="Liberation Serif"/>
          <w:sz w:val="20"/>
          <w:szCs w:val="20"/>
        </w:rPr>
        <w:t>расшифровка подписи</w:t>
      </w:r>
    </w:p>
    <w:p w:rsidR="00173613" w:rsidRPr="009A0C0C" w:rsidRDefault="00173613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           </w:t>
      </w:r>
      <w:proofErr w:type="spellStart"/>
      <w:r w:rsidRPr="009A0C0C">
        <w:rPr>
          <w:rFonts w:ascii="Liberation Serif" w:hAnsi="Liberation Serif" w:cs="Liberation Serif"/>
        </w:rPr>
        <w:t>м.п</w:t>
      </w:r>
      <w:proofErr w:type="spellEnd"/>
      <w:r w:rsidRPr="009A0C0C">
        <w:rPr>
          <w:rFonts w:ascii="Liberation Serif" w:hAnsi="Liberation Serif" w:cs="Liberation Serif"/>
        </w:rPr>
        <w:t xml:space="preserve">.                                                             </w:t>
      </w:r>
    </w:p>
    <w:p w:rsidR="00173613" w:rsidRPr="009A0C0C" w:rsidRDefault="00173613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p w:rsidR="00173613" w:rsidRPr="009A0C0C" w:rsidRDefault="00173613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p w:rsidR="00173613" w:rsidRPr="009A0C0C" w:rsidRDefault="00173613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Проверено и согласовано / _______ 20__года/:</w:t>
      </w:r>
    </w:p>
    <w:p w:rsidR="00173613" w:rsidRPr="009A0C0C" w:rsidRDefault="00173613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p w:rsidR="00173613" w:rsidRPr="009A0C0C" w:rsidRDefault="00173613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Специалист Управления </w:t>
      </w:r>
    </w:p>
    <w:p w:rsidR="00173613" w:rsidRPr="009A0C0C" w:rsidRDefault="00173613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культуры, </w:t>
      </w:r>
      <w:proofErr w:type="spellStart"/>
      <w:r w:rsidRPr="009A0C0C">
        <w:rPr>
          <w:rFonts w:ascii="Liberation Serif" w:hAnsi="Liberation Serif" w:cs="Liberation Serif"/>
        </w:rPr>
        <w:t>ФКиС</w:t>
      </w:r>
      <w:proofErr w:type="spellEnd"/>
      <w:r w:rsidRPr="009A0C0C">
        <w:rPr>
          <w:rFonts w:ascii="Liberation Serif" w:hAnsi="Liberation Serif" w:cs="Liberation Serif"/>
        </w:rPr>
        <w:t xml:space="preserve"> Администрации</w:t>
      </w:r>
    </w:p>
    <w:p w:rsidR="00173613" w:rsidRPr="009A0C0C" w:rsidRDefault="000F354F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муниципального</w:t>
      </w:r>
      <w:r w:rsidR="00173613" w:rsidRPr="009A0C0C">
        <w:rPr>
          <w:rFonts w:ascii="Liberation Serif" w:hAnsi="Liberation Serif" w:cs="Liberation Serif"/>
        </w:rPr>
        <w:t xml:space="preserve"> округа Первоуральск ______________/                                    /</w:t>
      </w:r>
    </w:p>
    <w:p w:rsidR="00173613" w:rsidRPr="009A0C0C" w:rsidRDefault="00173613" w:rsidP="0017361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          </w:t>
      </w:r>
      <w:r w:rsidR="000F354F" w:rsidRPr="009A0C0C">
        <w:rPr>
          <w:rFonts w:ascii="Liberation Serif" w:hAnsi="Liberation Serif" w:cs="Liberation Serif"/>
          <w:sz w:val="20"/>
          <w:szCs w:val="20"/>
        </w:rPr>
        <w:t xml:space="preserve">    </w:t>
      </w:r>
      <w:r w:rsidRPr="009A0C0C">
        <w:rPr>
          <w:rFonts w:ascii="Liberation Serif" w:hAnsi="Liberation Serif" w:cs="Liberation Serif"/>
          <w:sz w:val="20"/>
          <w:szCs w:val="20"/>
        </w:rPr>
        <w:t xml:space="preserve">    подпись                расшифровка подписи</w:t>
      </w:r>
    </w:p>
    <w:p w:rsidR="008750C0" w:rsidRPr="009A0C0C" w:rsidRDefault="008750C0" w:rsidP="008750C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p w:rsidR="008750C0" w:rsidRPr="009A0C0C" w:rsidRDefault="008750C0" w:rsidP="008750C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</w:rPr>
      </w:pPr>
    </w:p>
    <w:p w:rsidR="008750C0" w:rsidRPr="009A0C0C" w:rsidRDefault="008750C0" w:rsidP="008750C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</w:rPr>
      </w:pPr>
      <w:r w:rsidRPr="009A0C0C">
        <w:rPr>
          <w:rFonts w:ascii="Liberation Serif" w:hAnsi="Liberation Serif" w:cs="Liberation Serif"/>
          <w:color w:val="00B050"/>
        </w:rPr>
        <w:t xml:space="preserve"> </w:t>
      </w:r>
    </w:p>
    <w:p w:rsidR="00DB7DD1" w:rsidRPr="009A0C0C" w:rsidRDefault="008750C0" w:rsidP="00DB7DD1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</w:rPr>
      </w:pPr>
      <w:r w:rsidRPr="009A0C0C">
        <w:rPr>
          <w:rFonts w:ascii="Liberation Serif" w:hAnsi="Liberation Serif" w:cs="Liberation Serif"/>
          <w:color w:val="00B050"/>
        </w:rPr>
        <w:t> </w:t>
      </w:r>
    </w:p>
    <w:p w:rsidR="00DB7DD1" w:rsidRPr="009A0C0C" w:rsidRDefault="00DB7DD1" w:rsidP="00DB7DD1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</w:rPr>
      </w:pPr>
    </w:p>
    <w:p w:rsidR="00DB7DD1" w:rsidRPr="009A0C0C" w:rsidRDefault="00DB7DD1" w:rsidP="00DB7DD1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  <w:sz w:val="20"/>
          <w:szCs w:val="20"/>
        </w:rPr>
      </w:pPr>
    </w:p>
    <w:p w:rsidR="00C22A53" w:rsidRPr="009A0C0C" w:rsidRDefault="00C22A53" w:rsidP="00DB7DD1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Информация по показателям должна быть расписана по нижеуказанным формам </w:t>
      </w:r>
      <w:r w:rsidRPr="009A0C0C">
        <w:rPr>
          <w:rFonts w:ascii="Liberation Serif" w:hAnsi="Liberation Serif" w:cs="Liberation Serif"/>
          <w:b/>
          <w:u w:val="single"/>
        </w:rPr>
        <w:t>с приложением копий подтверждающих документов</w:t>
      </w:r>
      <w:r w:rsidRPr="009A0C0C">
        <w:rPr>
          <w:rFonts w:ascii="Liberation Serif" w:hAnsi="Liberation Serif" w:cs="Liberation Serif"/>
        </w:rPr>
        <w:t>, заверенных в установленном законодательстве порядке и входить в пакет документов:</w:t>
      </w:r>
    </w:p>
    <w:p w:rsidR="00C22A53" w:rsidRPr="009A0C0C" w:rsidRDefault="00C22A53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p w:rsidR="00C22A53" w:rsidRPr="009A0C0C" w:rsidRDefault="00C22A53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1. Проведение организацией официальных спортивных и физкультурных мероприятий на территории </w:t>
      </w:r>
      <w:r w:rsidR="000F354F" w:rsidRPr="009A0C0C">
        <w:rPr>
          <w:rFonts w:ascii="Liberation Serif" w:hAnsi="Liberation Serif" w:cs="Liberation Serif"/>
          <w:b/>
        </w:rPr>
        <w:t>муниципального</w:t>
      </w:r>
      <w:r w:rsidRPr="009A0C0C">
        <w:rPr>
          <w:rFonts w:ascii="Liberation Serif" w:hAnsi="Liberation Serif" w:cs="Liberation Serif"/>
          <w:b/>
        </w:rPr>
        <w:t xml:space="preserve"> округа Первоуральск. </w:t>
      </w:r>
    </w:p>
    <w:p w:rsidR="00C22A53" w:rsidRPr="009A0C0C" w:rsidRDefault="00C22A53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5633"/>
        <w:gridCol w:w="1565"/>
        <w:gridCol w:w="1554"/>
      </w:tblGrid>
      <w:tr w:rsidR="00F74AF5" w:rsidRPr="009A0C0C" w:rsidTr="00B90485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№</w:t>
            </w: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 xml:space="preserve"> п/п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мероприятия                                         </w:t>
            </w:r>
            <w:proofErr w:type="gram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 xml:space="preserve">   (</w:t>
            </w:r>
            <w:proofErr w:type="gramEnd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согласно положению о проведении соревнований и в соответствии с Единым календарным планом на текущий календарный год,</w:t>
            </w:r>
            <w:r w:rsidRPr="009A0C0C">
              <w:rPr>
                <w:rFonts w:ascii="Liberation Serif" w:eastAsiaTheme="minorHAnsi" w:hAnsi="Liberation Serif" w:cs="Liberation Serif"/>
                <w:sz w:val="20"/>
                <w:szCs w:val="20"/>
                <w:lang w:eastAsia="en-US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 xml:space="preserve">утвержденным Администрацией </w:t>
            </w:r>
            <w:r w:rsidR="000F354F" w:rsidRPr="009A0C0C">
              <w:rPr>
                <w:rFonts w:ascii="Liberation Serif" w:hAnsi="Liberation Serif" w:cs="Liberation Serif"/>
                <w:sz w:val="20"/>
                <w:szCs w:val="20"/>
              </w:rPr>
              <w:t>муниципального</w:t>
            </w: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 xml:space="preserve"> округа Первоуральск)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Дата проведения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Количество очков*</w:t>
            </w:r>
          </w:p>
        </w:tc>
      </w:tr>
      <w:tr w:rsidR="00C22A53" w:rsidRPr="009A0C0C" w:rsidTr="00B90485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</w:tr>
      <w:tr w:rsidR="00C22A53" w:rsidRPr="009A0C0C" w:rsidTr="00B90485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7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ВСЕГО: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</w:tbl>
    <w:p w:rsidR="0069602E" w:rsidRPr="009A0C0C" w:rsidRDefault="00C22A53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- учитываются мероприятия, проводимые организацией совместно с другими учреждениями (организациями). При проведении мероприятий, проводимых организацией самостоятельно без содействия других учреждений (организаций), начисление очков</w:t>
      </w:r>
      <w:r w:rsidR="00F6512B" w:rsidRPr="009A0C0C">
        <w:rPr>
          <w:rFonts w:ascii="Liberation Serif" w:hAnsi="Liberation Serif" w:cs="Liberation Serif"/>
        </w:rPr>
        <w:t xml:space="preserve"> производится с коэффициентом 2;</w:t>
      </w:r>
    </w:p>
    <w:p w:rsidR="00C22A53" w:rsidRPr="009A0C0C" w:rsidRDefault="00C22A53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- при проведении мероприятий на территории сельских территориальных управлений организацией самостоятельно без содействия других учреждений (организаций) начисление очков производится с коэффициентом 2.</w:t>
      </w:r>
    </w:p>
    <w:p w:rsidR="00C22A53" w:rsidRPr="009A0C0C" w:rsidRDefault="00C22A53" w:rsidP="00C22A53">
      <w:pPr>
        <w:autoSpaceDE w:val="0"/>
        <w:autoSpaceDN w:val="0"/>
        <w:adjustRightInd w:val="0"/>
        <w:contextualSpacing/>
        <w:rPr>
          <w:rFonts w:ascii="Liberation Serif" w:hAnsi="Liberation Serif" w:cs="Liberation Serif"/>
          <w:color w:val="00B050"/>
        </w:rPr>
      </w:pPr>
    </w:p>
    <w:p w:rsidR="00C22A53" w:rsidRPr="009A0C0C" w:rsidRDefault="00C22A53" w:rsidP="00C22A53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</w:rPr>
        <w:t>Таблица начисления очков за проведение официальных спортивных и физкультурных мероприятий*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3"/>
        <w:gridCol w:w="2016"/>
        <w:gridCol w:w="2304"/>
        <w:gridCol w:w="2444"/>
      </w:tblGrid>
      <w:tr w:rsidR="00C5025C" w:rsidRPr="009A0C0C" w:rsidTr="00C5025C">
        <w:trPr>
          <w:trHeight w:val="462"/>
        </w:trPr>
        <w:tc>
          <w:tcPr>
            <w:tcW w:w="1480" w:type="pct"/>
            <w:vMerge w:val="restar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9A0C0C">
              <w:rPr>
                <w:rFonts w:ascii="Liberation Serif" w:hAnsi="Liberation Serif" w:cs="Liberation Serif"/>
              </w:rPr>
              <w:t>Ранг соревнований*</w:t>
            </w:r>
          </w:p>
        </w:tc>
        <w:tc>
          <w:tcPr>
            <w:tcW w:w="3520" w:type="pct"/>
            <w:gridSpan w:val="3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Количество баллов</w:t>
            </w:r>
          </w:p>
        </w:tc>
      </w:tr>
      <w:tr w:rsidR="00C5025C" w:rsidRPr="009A0C0C" w:rsidTr="00C5025C">
        <w:trPr>
          <w:trHeight w:val="557"/>
        </w:trPr>
        <w:tc>
          <w:tcPr>
            <w:tcW w:w="1480" w:type="pct"/>
            <w:vMerge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менее 10 мероприятий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от 10-29 мероприятий</w:t>
            </w:r>
          </w:p>
        </w:tc>
        <w:tc>
          <w:tcPr>
            <w:tcW w:w="1273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от 30 и более мероприятий</w:t>
            </w:r>
          </w:p>
        </w:tc>
      </w:tr>
      <w:tr w:rsidR="00C5025C" w:rsidRPr="009A0C0C" w:rsidTr="00C5025C">
        <w:tc>
          <w:tcPr>
            <w:tcW w:w="1480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9A0C0C">
              <w:rPr>
                <w:rFonts w:ascii="Liberation Serif" w:hAnsi="Liberation Serif" w:cs="Liberation Serif"/>
              </w:rPr>
              <w:t>Городские спортивные соревнования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273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100</w:t>
            </w:r>
          </w:p>
        </w:tc>
      </w:tr>
      <w:tr w:rsidR="00C5025C" w:rsidRPr="009A0C0C" w:rsidTr="00C5025C">
        <w:tc>
          <w:tcPr>
            <w:tcW w:w="1480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Межмуниципальные спортивные соревнования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37,5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273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150</w:t>
            </w:r>
          </w:p>
        </w:tc>
      </w:tr>
      <w:tr w:rsidR="00C5025C" w:rsidRPr="009A0C0C" w:rsidTr="00C5025C">
        <w:tc>
          <w:tcPr>
            <w:tcW w:w="1480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9A0C0C">
              <w:rPr>
                <w:rFonts w:ascii="Liberation Serif" w:hAnsi="Liberation Serif" w:cs="Liberation Serif"/>
              </w:rPr>
              <w:t>Областные спортивные соревнования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ind w:left="64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273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200</w:t>
            </w:r>
          </w:p>
        </w:tc>
      </w:tr>
      <w:tr w:rsidR="00C5025C" w:rsidRPr="009A0C0C" w:rsidTr="00C5025C">
        <w:tc>
          <w:tcPr>
            <w:tcW w:w="1480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9A0C0C">
              <w:rPr>
                <w:rFonts w:ascii="Liberation Serif" w:hAnsi="Liberation Serif" w:cs="Liberation Serif"/>
              </w:rPr>
              <w:t>Межрегиональные спортивные соревнования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62,5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125</w:t>
            </w:r>
          </w:p>
        </w:tc>
        <w:tc>
          <w:tcPr>
            <w:tcW w:w="1273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250</w:t>
            </w:r>
          </w:p>
        </w:tc>
      </w:tr>
      <w:tr w:rsidR="00C5025C" w:rsidRPr="009A0C0C" w:rsidTr="00C5025C">
        <w:tc>
          <w:tcPr>
            <w:tcW w:w="1480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9A0C0C">
              <w:rPr>
                <w:rFonts w:ascii="Liberation Serif" w:hAnsi="Liberation Serif" w:cs="Liberation Serif"/>
              </w:rPr>
              <w:t>Всероссийские спортивные соревнования</w:t>
            </w:r>
          </w:p>
        </w:tc>
        <w:tc>
          <w:tcPr>
            <w:tcW w:w="104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150</w:t>
            </w:r>
          </w:p>
        </w:tc>
        <w:tc>
          <w:tcPr>
            <w:tcW w:w="1273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300</w:t>
            </w:r>
          </w:p>
        </w:tc>
      </w:tr>
      <w:tr w:rsidR="00C5025C" w:rsidRPr="009A0C0C" w:rsidTr="00C5025C">
        <w:tc>
          <w:tcPr>
            <w:tcW w:w="1480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  <w:lang w:val="en-US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lang w:val="en-US"/>
              </w:rPr>
              <w:t>Международные</w:t>
            </w:r>
            <w:proofErr w:type="spellEnd"/>
            <w:r w:rsidRPr="009A0C0C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lang w:val="en-US"/>
              </w:rPr>
              <w:t>спортивные</w:t>
            </w:r>
            <w:proofErr w:type="spellEnd"/>
            <w:r w:rsidRPr="009A0C0C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lang w:val="en-US"/>
              </w:rPr>
              <w:t>соревнования</w:t>
            </w:r>
            <w:proofErr w:type="spellEnd"/>
          </w:p>
        </w:tc>
        <w:tc>
          <w:tcPr>
            <w:tcW w:w="104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199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200</w:t>
            </w:r>
          </w:p>
        </w:tc>
        <w:tc>
          <w:tcPr>
            <w:tcW w:w="1273" w:type="pct"/>
            <w:shd w:val="clear" w:color="auto" w:fill="auto"/>
            <w:vAlign w:val="center"/>
          </w:tcPr>
          <w:p w:rsidR="00C5025C" w:rsidRPr="009A0C0C" w:rsidRDefault="00C5025C" w:rsidP="00C5025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400</w:t>
            </w:r>
          </w:p>
        </w:tc>
      </w:tr>
    </w:tbl>
    <w:p w:rsidR="00C22A53" w:rsidRPr="009A0C0C" w:rsidRDefault="00C22A53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p w:rsidR="00C22A53" w:rsidRPr="009A0C0C" w:rsidRDefault="00C22A53" w:rsidP="00C22A53">
      <w:pPr>
        <w:autoSpaceDE w:val="0"/>
        <w:autoSpaceDN w:val="0"/>
        <w:adjustRightInd w:val="0"/>
        <w:contextualSpacing/>
        <w:jc w:val="both"/>
        <w:rPr>
          <w:ins w:id="0" w:author="Морина" w:date="2024-06-28T11:17:00Z"/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* В соответствии с положением о ЕВСК к спортивным соревнованиям относятся:</w:t>
      </w:r>
    </w:p>
    <w:p w:rsidR="007A1906" w:rsidRPr="009A0C0C" w:rsidRDefault="007A1906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-</w:t>
      </w:r>
      <w:r w:rsidRPr="009A0C0C">
        <w:rPr>
          <w:rFonts w:ascii="Liberation Serif" w:hAnsi="Liberation Serif" w:cs="Liberation Serif"/>
        </w:rPr>
        <w:t xml:space="preserve"> </w:t>
      </w:r>
      <w:r w:rsidRPr="009A0C0C">
        <w:rPr>
          <w:rFonts w:ascii="Liberation Serif" w:hAnsi="Liberation Serif" w:cs="Liberation Serif"/>
          <w:sz w:val="20"/>
          <w:szCs w:val="20"/>
        </w:rPr>
        <w:t>Международные соревнования: чемпионаты мира, всемирные игры, кубки мира, первенства мира, чемпионаты Европы, кубки Европы, первенство Европы, другие международные спортивные соревнования;</w:t>
      </w:r>
    </w:p>
    <w:p w:rsidR="00C22A53" w:rsidRPr="009A0C0C" w:rsidRDefault="00C22A53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- Всероссийские соревнования: чемпионаты России, кубки России, первенство России, другие всероссийские спортивные соревнования;</w:t>
      </w:r>
    </w:p>
    <w:p w:rsidR="00C22A53" w:rsidRPr="009A0C0C" w:rsidRDefault="00C22A53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- Межрегиональные соревнования: чемпионаты и первенства федеральных округов, зональные соревнования;</w:t>
      </w:r>
    </w:p>
    <w:p w:rsidR="00C22A53" w:rsidRPr="009A0C0C" w:rsidRDefault="00C22A53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 xml:space="preserve">- Межмуниципальные </w:t>
      </w:r>
      <w:proofErr w:type="gramStart"/>
      <w:r w:rsidRPr="009A0C0C">
        <w:rPr>
          <w:rFonts w:ascii="Liberation Serif" w:hAnsi="Liberation Serif" w:cs="Liberation Serif"/>
          <w:sz w:val="20"/>
          <w:szCs w:val="20"/>
        </w:rPr>
        <w:t>соревнования:  чемпионаты</w:t>
      </w:r>
      <w:proofErr w:type="gramEnd"/>
      <w:r w:rsidRPr="009A0C0C">
        <w:rPr>
          <w:rFonts w:ascii="Liberation Serif" w:hAnsi="Liberation Serif" w:cs="Liberation Serif"/>
          <w:sz w:val="20"/>
          <w:szCs w:val="20"/>
        </w:rPr>
        <w:t>, первенства и другие спортивные соревнования между муниципальными образованиями.</w:t>
      </w:r>
    </w:p>
    <w:p w:rsidR="000F354F" w:rsidRPr="009A0C0C" w:rsidRDefault="000F354F" w:rsidP="00C22A53">
      <w:pPr>
        <w:autoSpaceDE w:val="0"/>
        <w:autoSpaceDN w:val="0"/>
        <w:adjustRightInd w:val="0"/>
        <w:contextualSpacing/>
        <w:jc w:val="both"/>
        <w:rPr>
          <w:ins w:id="1" w:author="Морина" w:date="2024-06-28T11:17:00Z"/>
          <w:rFonts w:ascii="Liberation Serif" w:hAnsi="Liberation Serif" w:cs="Liberation Serif"/>
          <w:sz w:val="20"/>
          <w:szCs w:val="20"/>
        </w:rPr>
      </w:pPr>
    </w:p>
    <w:p w:rsidR="007A1906" w:rsidRPr="009A0C0C" w:rsidRDefault="007A1906" w:rsidP="00C22A53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00B050"/>
          <w:sz w:val="20"/>
          <w:szCs w:val="20"/>
        </w:rPr>
      </w:pPr>
    </w:p>
    <w:p w:rsidR="00C22A53" w:rsidRPr="009A0C0C" w:rsidRDefault="00C22A53" w:rsidP="00C22A53">
      <w:pPr>
        <w:contextualSpacing/>
        <w:jc w:val="both"/>
        <w:rPr>
          <w:rFonts w:ascii="Liberation Serif" w:hAnsi="Liberation Serif" w:cs="Liberation Serif"/>
          <w:b/>
          <w:lang w:eastAsia="x-none"/>
        </w:rPr>
      </w:pPr>
      <w:r w:rsidRPr="009A0C0C">
        <w:rPr>
          <w:rFonts w:ascii="Liberation Serif" w:hAnsi="Liberation Serif" w:cs="Liberation Serif"/>
          <w:b/>
          <w:lang w:val="x-none" w:eastAsia="x-none"/>
        </w:rPr>
        <w:lastRenderedPageBreak/>
        <w:t>2</w:t>
      </w:r>
      <w:r w:rsidRPr="009A0C0C">
        <w:rPr>
          <w:rFonts w:ascii="Liberation Serif" w:hAnsi="Liberation Serif" w:cs="Liberation Serif"/>
          <w:b/>
          <w:lang w:eastAsia="x-none"/>
        </w:rPr>
        <w:t>. К</w:t>
      </w:r>
      <w:proofErr w:type="spellStart"/>
      <w:r w:rsidRPr="009A0C0C">
        <w:rPr>
          <w:rFonts w:ascii="Liberation Serif" w:hAnsi="Liberation Serif" w:cs="Liberation Serif"/>
          <w:b/>
          <w:lang w:val="x-none" w:eastAsia="x-none"/>
        </w:rPr>
        <w:t>оличество</w:t>
      </w:r>
      <w:proofErr w:type="spellEnd"/>
      <w:r w:rsidRPr="009A0C0C">
        <w:rPr>
          <w:rFonts w:ascii="Liberation Serif" w:hAnsi="Liberation Serif" w:cs="Liberation Serif"/>
          <w:b/>
          <w:lang w:val="x-none" w:eastAsia="x-none"/>
        </w:rPr>
        <w:t xml:space="preserve"> человек, занимающихся видом спорта</w:t>
      </w:r>
      <w:r w:rsidRPr="009A0C0C">
        <w:rPr>
          <w:rFonts w:ascii="Liberation Serif" w:hAnsi="Liberation Serif" w:cs="Liberation Serif"/>
          <w:b/>
          <w:lang w:eastAsia="x-none"/>
        </w:rPr>
        <w:t>.</w:t>
      </w:r>
    </w:p>
    <w:p w:rsidR="00C22A53" w:rsidRPr="009A0C0C" w:rsidRDefault="00C22A53" w:rsidP="00C22A53">
      <w:pPr>
        <w:contextualSpacing/>
        <w:jc w:val="both"/>
        <w:rPr>
          <w:rFonts w:ascii="Liberation Serif" w:hAnsi="Liberation Serif" w:cs="Liberation Serif"/>
          <w:lang w:val="x-none" w:eastAsia="x-non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134"/>
        <w:gridCol w:w="1843"/>
        <w:gridCol w:w="2410"/>
        <w:gridCol w:w="2126"/>
        <w:gridCol w:w="1276"/>
      </w:tblGrid>
      <w:tr w:rsidR="00C22A53" w:rsidRPr="009A0C0C" w:rsidTr="00B9048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ФИО тренера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Основное место работы тренера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Место проведения занятий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Количество человек, занимающихся видом спорта</w:t>
            </w:r>
          </w:p>
        </w:tc>
        <w:tc>
          <w:tcPr>
            <w:tcW w:w="1276" w:type="dxa"/>
            <w:vAlign w:val="center"/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  <w:lang w:val="en-US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Количество очков*</w:t>
            </w:r>
          </w:p>
        </w:tc>
      </w:tr>
      <w:tr w:rsidR="00C22A53" w:rsidRPr="009A0C0C" w:rsidTr="00B904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</w:tr>
      <w:tr w:rsidR="00C22A53" w:rsidRPr="009A0C0C" w:rsidTr="00B904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right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53" w:rsidRPr="009A0C0C" w:rsidRDefault="00C22A53" w:rsidP="00C22A53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C22A53" w:rsidRPr="009A0C0C" w:rsidRDefault="00C22A53" w:rsidP="00C22A53">
      <w:pPr>
        <w:contextualSpacing/>
        <w:jc w:val="both"/>
        <w:rPr>
          <w:rFonts w:ascii="Liberation Serif" w:hAnsi="Liberation Serif" w:cs="Liberation Serif"/>
          <w:bCs/>
          <w:color w:val="00B050"/>
          <w:lang w:eastAsia="x-none"/>
        </w:rPr>
      </w:pPr>
    </w:p>
    <w:p w:rsidR="00D42F4B" w:rsidRPr="009A0C0C" w:rsidRDefault="00D42F4B" w:rsidP="00C22A53">
      <w:pPr>
        <w:contextualSpacing/>
        <w:jc w:val="both"/>
        <w:rPr>
          <w:rFonts w:ascii="Liberation Serif" w:hAnsi="Liberation Serif" w:cs="Liberation Serif"/>
          <w:bCs/>
          <w:color w:val="00B050"/>
          <w:lang w:eastAsia="x-none"/>
        </w:rPr>
      </w:pPr>
    </w:p>
    <w:p w:rsidR="00D42F4B" w:rsidRPr="009A0C0C" w:rsidRDefault="00D42F4B" w:rsidP="00D42F4B">
      <w:pPr>
        <w:contextualSpacing/>
        <w:jc w:val="both"/>
        <w:rPr>
          <w:rFonts w:ascii="Liberation Serif" w:hAnsi="Liberation Serif" w:cs="Liberation Serif"/>
          <w:bCs/>
          <w:lang w:eastAsia="x-none"/>
        </w:rPr>
      </w:pPr>
      <w:r w:rsidRPr="009A0C0C">
        <w:rPr>
          <w:rFonts w:ascii="Liberation Serif" w:hAnsi="Liberation Serif" w:cs="Liberation Serif"/>
          <w:bCs/>
          <w:lang w:eastAsia="x-none"/>
        </w:rPr>
        <w:t>Таблица начисления очков за количество человек, занимающихся видом спорта*</w:t>
      </w:r>
    </w:p>
    <w:p w:rsidR="00D42F4B" w:rsidRPr="009A0C0C" w:rsidRDefault="00D42F4B" w:rsidP="00D42F4B">
      <w:pPr>
        <w:rPr>
          <w:rFonts w:ascii="Liberation Serif" w:hAnsi="Liberation Serif" w:cs="Liberation Serif"/>
          <w:lang w:eastAsia="x-none"/>
        </w:rPr>
      </w:pPr>
    </w:p>
    <w:tbl>
      <w:tblPr>
        <w:tblpPr w:leftFromText="180" w:rightFromText="180" w:vertAnchor="text" w:horzAnchor="margin" w:tblpY="-29"/>
        <w:tblW w:w="4944" w:type="pct"/>
        <w:tblLook w:val="04A0" w:firstRow="1" w:lastRow="0" w:firstColumn="1" w:lastColumn="0" w:noHBand="0" w:noVBand="1"/>
      </w:tblPr>
      <w:tblGrid>
        <w:gridCol w:w="549"/>
        <w:gridCol w:w="3458"/>
        <w:gridCol w:w="1435"/>
        <w:gridCol w:w="4163"/>
      </w:tblGrid>
      <w:tr w:rsidR="00D42F4B" w:rsidRPr="009A0C0C" w:rsidTr="00D42F4B">
        <w:trPr>
          <w:trHeight w:val="31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sz w:val="20"/>
                <w:szCs w:val="20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  <w:lang w:eastAsia="x-none"/>
              </w:rPr>
              <w:t>№ п/п</w:t>
            </w:r>
          </w:p>
        </w:tc>
        <w:tc>
          <w:tcPr>
            <w:tcW w:w="1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sz w:val="20"/>
                <w:szCs w:val="20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  <w:lang w:eastAsia="x-none"/>
              </w:rPr>
              <w:t>Наименование показателей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sz w:val="20"/>
                <w:szCs w:val="20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  <w:lang w:eastAsia="x-none"/>
              </w:rPr>
              <w:t>Единица измерения</w:t>
            </w:r>
          </w:p>
        </w:tc>
        <w:tc>
          <w:tcPr>
            <w:tcW w:w="2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sz w:val="20"/>
                <w:szCs w:val="20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  <w:lang w:eastAsia="x-none"/>
              </w:rPr>
              <w:t>Количество баллов за единицу измерения</w:t>
            </w:r>
          </w:p>
        </w:tc>
      </w:tr>
      <w:tr w:rsidR="00D42F4B" w:rsidRPr="009A0C0C" w:rsidTr="00D42F4B">
        <w:trPr>
          <w:trHeight w:val="31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1</w:t>
            </w:r>
          </w:p>
        </w:tc>
        <w:tc>
          <w:tcPr>
            <w:tcW w:w="1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 xml:space="preserve">1000 и более занимающихся 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чел</w:t>
            </w:r>
          </w:p>
        </w:tc>
        <w:tc>
          <w:tcPr>
            <w:tcW w:w="2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200</w:t>
            </w:r>
          </w:p>
        </w:tc>
      </w:tr>
      <w:tr w:rsidR="00D42F4B" w:rsidRPr="009A0C0C" w:rsidTr="00D42F4B">
        <w:trPr>
          <w:trHeight w:val="63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2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От 700 до 999 занимающихся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чел</w:t>
            </w:r>
          </w:p>
        </w:tc>
        <w:tc>
          <w:tcPr>
            <w:tcW w:w="2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150</w:t>
            </w:r>
          </w:p>
        </w:tc>
      </w:tr>
      <w:tr w:rsidR="00D42F4B" w:rsidRPr="009A0C0C" w:rsidTr="00D42F4B">
        <w:trPr>
          <w:trHeight w:val="63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3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От 300 до 699 занимающихся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чел</w:t>
            </w:r>
          </w:p>
        </w:tc>
        <w:tc>
          <w:tcPr>
            <w:tcW w:w="2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100</w:t>
            </w:r>
          </w:p>
        </w:tc>
      </w:tr>
      <w:tr w:rsidR="00D42F4B" w:rsidRPr="009A0C0C" w:rsidTr="00D42F4B">
        <w:trPr>
          <w:trHeight w:val="630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4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 xml:space="preserve">От 150 до 299 занимающихся 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чел</w:t>
            </w:r>
          </w:p>
        </w:tc>
        <w:tc>
          <w:tcPr>
            <w:tcW w:w="2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50</w:t>
            </w:r>
          </w:p>
        </w:tc>
      </w:tr>
      <w:tr w:rsidR="00D42F4B" w:rsidRPr="009A0C0C" w:rsidTr="00D42F4B">
        <w:trPr>
          <w:trHeight w:val="315"/>
        </w:trPr>
        <w:tc>
          <w:tcPr>
            <w:tcW w:w="2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5</w:t>
            </w:r>
          </w:p>
        </w:tc>
        <w:tc>
          <w:tcPr>
            <w:tcW w:w="1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Менее 150 занимающихся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чел</w:t>
            </w:r>
          </w:p>
        </w:tc>
        <w:tc>
          <w:tcPr>
            <w:tcW w:w="2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F4B" w:rsidRPr="009A0C0C" w:rsidRDefault="00D42F4B" w:rsidP="00D42F4B">
            <w:pPr>
              <w:contextualSpacing/>
              <w:jc w:val="both"/>
              <w:rPr>
                <w:rFonts w:ascii="Liberation Serif" w:hAnsi="Liberation Serif" w:cs="Liberation Serif"/>
                <w:lang w:eastAsia="x-none"/>
              </w:rPr>
            </w:pPr>
            <w:r w:rsidRPr="009A0C0C">
              <w:rPr>
                <w:rFonts w:ascii="Liberation Serif" w:hAnsi="Liberation Serif" w:cs="Liberation Serif"/>
                <w:lang w:eastAsia="x-none"/>
              </w:rPr>
              <w:t>25</w:t>
            </w:r>
          </w:p>
        </w:tc>
      </w:tr>
    </w:tbl>
    <w:p w:rsidR="00C5025C" w:rsidRPr="009A0C0C" w:rsidRDefault="00C5025C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422601" w:rsidRPr="009A0C0C" w:rsidRDefault="00422601" w:rsidP="00422601">
      <w:pPr>
        <w:contextualSpacing/>
        <w:rPr>
          <w:rFonts w:ascii="Liberation Serif" w:hAnsi="Liberation Serif" w:cs="Liberation Serif"/>
          <w:b/>
        </w:rPr>
      </w:pPr>
    </w:p>
    <w:p w:rsidR="00422601" w:rsidRPr="009A0C0C" w:rsidRDefault="00422601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422601" w:rsidRPr="009A0C0C" w:rsidRDefault="00422601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422601" w:rsidRPr="009A0C0C" w:rsidRDefault="00422601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422601" w:rsidRPr="009A0C0C" w:rsidRDefault="00422601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0F354F" w:rsidRPr="009A0C0C" w:rsidRDefault="000F354F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0F354F" w:rsidRPr="009A0C0C" w:rsidRDefault="000F354F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0F354F" w:rsidRPr="009A0C0C" w:rsidRDefault="000F354F" w:rsidP="00460D5A">
      <w:pPr>
        <w:contextualSpacing/>
        <w:rPr>
          <w:rFonts w:ascii="Liberation Serif" w:hAnsi="Liberation Serif" w:cs="Liberation Serif"/>
          <w:b/>
        </w:rPr>
      </w:pPr>
    </w:p>
    <w:p w:rsidR="009F4442" w:rsidRPr="009A0C0C" w:rsidRDefault="00A76B9E" w:rsidP="00C442AE">
      <w:pPr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ИНФОРМАЦИЯ</w:t>
      </w:r>
    </w:p>
    <w:p w:rsidR="00422601" w:rsidRPr="009A0C0C" w:rsidRDefault="00422601" w:rsidP="00C442AE">
      <w:pPr>
        <w:contextualSpacing/>
        <w:jc w:val="center"/>
        <w:rPr>
          <w:rFonts w:ascii="Liberation Serif" w:hAnsi="Liberation Serif" w:cs="Liberation Serif"/>
          <w:b/>
        </w:rPr>
      </w:pPr>
    </w:p>
    <w:p w:rsidR="00C442AE" w:rsidRPr="009A0C0C" w:rsidRDefault="009F4442" w:rsidP="00C442AE">
      <w:pPr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о направлениях</w:t>
      </w:r>
      <w:r w:rsidR="0034361A" w:rsidRPr="009A0C0C">
        <w:rPr>
          <w:rFonts w:ascii="Liberation Serif" w:hAnsi="Liberation Serif" w:cs="Liberation Serif"/>
          <w:b/>
        </w:rPr>
        <w:t>,</w:t>
      </w:r>
      <w:r w:rsidRPr="009A0C0C">
        <w:rPr>
          <w:rFonts w:ascii="Liberation Serif" w:hAnsi="Liberation Serif" w:cs="Liberation Serif"/>
          <w:b/>
        </w:rPr>
        <w:t xml:space="preserve"> реализуемых в текущем году за счёт субсидии на поддержку некоммерческих организаций, осуществляющих деятельность в сфере физической культуры и спорта на территории </w:t>
      </w:r>
      <w:r w:rsidR="00460D5A" w:rsidRPr="009A0C0C">
        <w:rPr>
          <w:rFonts w:ascii="Liberation Serif" w:hAnsi="Liberation Serif" w:cs="Liberation Serif"/>
          <w:b/>
        </w:rPr>
        <w:t>муниципального</w:t>
      </w:r>
      <w:r w:rsidRPr="009A0C0C">
        <w:rPr>
          <w:rFonts w:ascii="Liberation Serif" w:hAnsi="Liberation Serif" w:cs="Liberation Serif"/>
          <w:b/>
        </w:rPr>
        <w:t xml:space="preserve"> округа Первоуральск </w:t>
      </w:r>
    </w:p>
    <w:p w:rsidR="007913DD" w:rsidRPr="009A0C0C" w:rsidRDefault="007913DD" w:rsidP="007913DD">
      <w:pPr>
        <w:pBdr>
          <w:bottom w:val="single" w:sz="12" w:space="1" w:color="auto"/>
        </w:pBdr>
        <w:contextualSpacing/>
        <w:jc w:val="center"/>
        <w:rPr>
          <w:rFonts w:ascii="Liberation Serif" w:hAnsi="Liberation Serif" w:cs="Liberation Serif"/>
        </w:rPr>
      </w:pPr>
    </w:p>
    <w:p w:rsidR="007913DD" w:rsidRPr="009A0C0C" w:rsidRDefault="007913DD" w:rsidP="007913DD">
      <w:pPr>
        <w:contextualSpacing/>
        <w:jc w:val="center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i/>
          <w:iCs/>
          <w:sz w:val="20"/>
          <w:szCs w:val="20"/>
        </w:rPr>
        <w:t>(полное наименование юридического лица)</w:t>
      </w:r>
    </w:p>
    <w:p w:rsidR="007913DD" w:rsidRPr="009A0C0C" w:rsidRDefault="007913DD" w:rsidP="007913DD">
      <w:pPr>
        <w:contextualSpacing/>
        <w:jc w:val="center"/>
        <w:rPr>
          <w:rFonts w:ascii="Liberation Serif" w:hAnsi="Liberation Serif" w:cs="Liberation Serif"/>
          <w:sz w:val="20"/>
          <w:szCs w:val="20"/>
        </w:rPr>
      </w:pPr>
    </w:p>
    <w:p w:rsidR="007913DD" w:rsidRPr="009A0C0C" w:rsidRDefault="007913DD" w:rsidP="007913DD">
      <w:pPr>
        <w:contextualSpacing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на __________ </w:t>
      </w:r>
      <w:r w:rsidR="004013EA" w:rsidRPr="009A0C0C">
        <w:rPr>
          <w:rFonts w:ascii="Liberation Serif" w:hAnsi="Liberation Serif" w:cs="Liberation Serif"/>
        </w:rPr>
        <w:t>20__ год</w:t>
      </w:r>
    </w:p>
    <w:p w:rsidR="007913DD" w:rsidRPr="009A0C0C" w:rsidRDefault="007913DD" w:rsidP="007913DD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6433"/>
        <w:gridCol w:w="1843"/>
      </w:tblGrid>
      <w:tr w:rsidR="00F74AF5" w:rsidRPr="009A0C0C" w:rsidTr="00E3747B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DD" w:rsidRPr="009A0C0C" w:rsidRDefault="007913DD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Наименование </w:t>
            </w:r>
            <w:r w:rsidR="00926BBA" w:rsidRPr="009A0C0C">
              <w:rPr>
                <w:rFonts w:ascii="Liberation Serif" w:hAnsi="Liberation Serif" w:cs="Liberation Serif"/>
              </w:rPr>
              <w:t>затрат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Сумма, руб.</w:t>
            </w:r>
          </w:p>
        </w:tc>
      </w:tr>
      <w:tr w:rsidR="00F74AF5" w:rsidRPr="009A0C0C" w:rsidTr="00E3747B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3</w:t>
            </w:r>
          </w:p>
        </w:tc>
      </w:tr>
      <w:tr w:rsidR="00F74AF5" w:rsidRPr="009A0C0C" w:rsidTr="00E3747B">
        <w:trPr>
          <w:trHeight w:val="38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5B6" w:rsidRPr="009A0C0C" w:rsidRDefault="00A965B6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5B6" w:rsidRPr="009A0C0C" w:rsidRDefault="00A965B6" w:rsidP="00A965B6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Участие, организация и проведение спортивных мероприятий и соревнований: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65B6" w:rsidRPr="009A0C0C" w:rsidRDefault="00A965B6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3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- заявочный взнос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AA6D4C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- проживание в дни соревнований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- суточные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- проезд до места соревнований и обратно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- питание в дни соревнований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1C6BF4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- </w:t>
            </w:r>
            <w:r w:rsidR="001C6BF4" w:rsidRPr="009A0C0C">
              <w:rPr>
                <w:rFonts w:ascii="Liberation Serif" w:hAnsi="Liberation Serif" w:cs="Liberation Serif"/>
              </w:rPr>
              <w:t xml:space="preserve"> наградная атрибутика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A965B6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3DD" w:rsidRPr="009A0C0C" w:rsidRDefault="0069602E" w:rsidP="00E3747B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Т</w:t>
            </w:r>
            <w:r w:rsidR="007913DD" w:rsidRPr="009A0C0C">
              <w:rPr>
                <w:rFonts w:ascii="Liberation Serif" w:hAnsi="Liberation Serif" w:cs="Liberation Serif"/>
              </w:rPr>
              <w:t>ранспортные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A965B6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69602E" w:rsidP="00E3747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М</w:t>
            </w:r>
            <w:r w:rsidR="007913DD" w:rsidRPr="009A0C0C">
              <w:rPr>
                <w:rFonts w:ascii="Liberation Serif" w:hAnsi="Liberation Serif" w:cs="Liberation Serif"/>
              </w:rPr>
              <w:t xml:space="preserve">ероприятия антитеррористической безопасности </w:t>
            </w:r>
            <w:r w:rsidR="00460D5A" w:rsidRPr="009A0C0C">
              <w:rPr>
                <w:rFonts w:ascii="Liberation Serif" w:hAnsi="Liberation Serif" w:cs="Liberation Serif"/>
              </w:rPr>
              <w:t xml:space="preserve">(охрана общественного порядка, </w:t>
            </w:r>
            <w:r w:rsidR="007913DD" w:rsidRPr="009A0C0C">
              <w:rPr>
                <w:rFonts w:ascii="Liberation Serif" w:hAnsi="Liberation Serif" w:cs="Liberation Serif"/>
                <w:bCs/>
                <w:iCs/>
              </w:rPr>
              <w:t>проведение оперативно-технического осмотра места проведения на предмет антитеррористической защищенности)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412E05">
        <w:trPr>
          <w:trHeight w:val="53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A965B6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69602E" w:rsidP="00A965B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  <w:bCs/>
                <w:iCs/>
              </w:rPr>
              <w:t>М</w:t>
            </w:r>
            <w:r w:rsidR="007913DD" w:rsidRPr="009A0C0C">
              <w:rPr>
                <w:rFonts w:ascii="Liberation Serif" w:hAnsi="Liberation Serif" w:cs="Liberation Serif"/>
                <w:bCs/>
                <w:iCs/>
              </w:rPr>
              <w:t>едицинское сопровождени</w:t>
            </w:r>
            <w:r w:rsidR="00A965B6" w:rsidRPr="009A0C0C">
              <w:rPr>
                <w:rFonts w:ascii="Liberation Serif" w:hAnsi="Liberation Serif" w:cs="Liberation Serif"/>
                <w:bCs/>
                <w:iCs/>
              </w:rPr>
              <w:t>е</w:t>
            </w:r>
            <w:r w:rsidR="007913DD" w:rsidRPr="009A0C0C">
              <w:rPr>
                <w:rFonts w:ascii="Liberation Serif" w:hAnsi="Liberation Serif" w:cs="Liberation Serif"/>
                <w:bCs/>
                <w:iCs/>
              </w:rPr>
              <w:t xml:space="preserve"> во время проведения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A965B6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3DD" w:rsidRPr="009A0C0C" w:rsidRDefault="0069602E" w:rsidP="00E3747B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А</w:t>
            </w:r>
            <w:r w:rsidR="007913DD" w:rsidRPr="009A0C0C">
              <w:rPr>
                <w:rFonts w:ascii="Liberation Serif" w:hAnsi="Liberation Serif" w:cs="Liberation Serif"/>
              </w:rPr>
              <w:t>ренда спортсооружений и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A965B6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6.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69602E" w:rsidP="00A965B6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Style w:val="af3"/>
                <w:rFonts w:ascii="Liberation Serif" w:hAnsi="Liberation Serif" w:cs="Liberation Serif"/>
                <w:b w:val="0"/>
                <w:shd w:val="clear" w:color="auto" w:fill="FFFFFF"/>
              </w:rPr>
              <w:t>П</w:t>
            </w:r>
            <w:r w:rsidR="007913DD" w:rsidRPr="009A0C0C">
              <w:rPr>
                <w:rStyle w:val="af3"/>
                <w:rFonts w:ascii="Liberation Serif" w:hAnsi="Liberation Serif" w:cs="Liberation Serif"/>
                <w:b w:val="0"/>
                <w:shd w:val="clear" w:color="auto" w:fill="FFFFFF"/>
              </w:rPr>
              <w:t xml:space="preserve">риобретение компьютерного оборудования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A965B6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7.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3DD" w:rsidRPr="009A0C0C" w:rsidRDefault="007913DD" w:rsidP="00E3747B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приобретение спортивного инвентаря, оборудования и спортивной экипировки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A965B6" w:rsidP="00E3747B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8.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69602E" w:rsidP="00E3747B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П</w:t>
            </w:r>
            <w:r w:rsidR="007913DD" w:rsidRPr="009A0C0C">
              <w:rPr>
                <w:rFonts w:ascii="Liberation Serif" w:hAnsi="Liberation Serif" w:cs="Liberation Serif"/>
              </w:rPr>
              <w:t xml:space="preserve">риобретение средств индивидуальной защиты, дезинфицирующих средств, бесконтактных термометров, </w:t>
            </w:r>
            <w:proofErr w:type="spellStart"/>
            <w:r w:rsidR="007913DD" w:rsidRPr="009A0C0C">
              <w:rPr>
                <w:rFonts w:ascii="Liberation Serif" w:hAnsi="Liberation Serif" w:cs="Liberation Serif"/>
              </w:rPr>
              <w:t>обеззараживателей</w:t>
            </w:r>
            <w:proofErr w:type="spellEnd"/>
            <w:r w:rsidR="007913DD" w:rsidRPr="009A0C0C">
              <w:rPr>
                <w:rFonts w:ascii="Liberation Serif" w:hAnsi="Liberation Serif" w:cs="Liberation Serif"/>
              </w:rPr>
              <w:t xml:space="preserve"> (</w:t>
            </w:r>
            <w:proofErr w:type="spellStart"/>
            <w:r w:rsidR="007913DD" w:rsidRPr="009A0C0C">
              <w:rPr>
                <w:rFonts w:ascii="Liberation Serif" w:hAnsi="Liberation Serif" w:cs="Liberation Serif"/>
              </w:rPr>
              <w:t>рециркуляторов</w:t>
            </w:r>
            <w:proofErr w:type="spellEnd"/>
            <w:r w:rsidR="007913DD" w:rsidRPr="009A0C0C">
              <w:rPr>
                <w:rFonts w:ascii="Liberation Serif" w:hAnsi="Liberation Serif" w:cs="Liberation Serif"/>
              </w:rPr>
              <w:t>) воздуха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F74AF5" w:rsidRPr="009A0C0C" w:rsidTr="00E3747B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3DD" w:rsidRPr="009A0C0C" w:rsidRDefault="007913DD" w:rsidP="00E3747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3DD" w:rsidRPr="009A0C0C" w:rsidRDefault="00A965B6" w:rsidP="00E3747B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3DD" w:rsidRPr="009A0C0C" w:rsidRDefault="007913DD" w:rsidP="00E3747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AC2347" w:rsidRPr="009A0C0C" w:rsidRDefault="00AC2347" w:rsidP="007913DD">
      <w:pPr>
        <w:ind w:firstLine="709"/>
        <w:contextualSpacing/>
        <w:jc w:val="both"/>
        <w:rPr>
          <w:rFonts w:ascii="Liberation Serif" w:hAnsi="Liberation Serif" w:cs="Liberation Serif"/>
        </w:rPr>
      </w:pPr>
    </w:p>
    <w:p w:rsidR="00635A80" w:rsidRPr="009A0C0C" w:rsidRDefault="00635A80" w:rsidP="00635A80">
      <w:pPr>
        <w:contextualSpacing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Руководитель ______________________/                                      /</w:t>
      </w:r>
    </w:p>
    <w:p w:rsidR="00635A80" w:rsidRPr="009A0C0C" w:rsidRDefault="00635A80" w:rsidP="00635A80">
      <w:pPr>
        <w:contextualSpacing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 xml:space="preserve"> /должность/                     подпись                              расшифровка подписи</w:t>
      </w:r>
    </w:p>
    <w:p w:rsidR="008D7AFF" w:rsidRPr="009A0C0C" w:rsidRDefault="00635A80" w:rsidP="00635A80">
      <w:pPr>
        <w:contextualSpacing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           </w:t>
      </w:r>
      <w:proofErr w:type="spellStart"/>
      <w:r w:rsidRPr="009A0C0C">
        <w:rPr>
          <w:rFonts w:ascii="Liberation Serif" w:hAnsi="Liberation Serif" w:cs="Liberation Serif"/>
        </w:rPr>
        <w:t>м.п</w:t>
      </w:r>
      <w:proofErr w:type="spellEnd"/>
      <w:r w:rsidRPr="009A0C0C">
        <w:rPr>
          <w:rFonts w:ascii="Liberation Serif" w:hAnsi="Liberation Serif" w:cs="Liberation Serif"/>
        </w:rPr>
        <w:t xml:space="preserve">.                                                             </w:t>
      </w:r>
    </w:p>
    <w:p w:rsidR="00AC2347" w:rsidRPr="009A0C0C" w:rsidRDefault="00AC2347" w:rsidP="00406645">
      <w:pPr>
        <w:contextualSpacing/>
        <w:jc w:val="center"/>
        <w:rPr>
          <w:rFonts w:ascii="Liberation Serif" w:hAnsi="Liberation Serif" w:cs="Liberation Serif"/>
          <w:b/>
        </w:rPr>
      </w:pPr>
    </w:p>
    <w:tbl>
      <w:tblPr>
        <w:tblpPr w:leftFromText="180" w:rightFromText="180" w:vertAnchor="page" w:horzAnchor="margin" w:tblpXSpec="right" w:tblpY="1156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7"/>
      </w:tblGrid>
      <w:tr w:rsidR="00F74AF5" w:rsidRPr="009A0C0C" w:rsidTr="00422601">
        <w:trPr>
          <w:trHeight w:val="2295"/>
        </w:trPr>
        <w:tc>
          <w:tcPr>
            <w:tcW w:w="4737" w:type="dxa"/>
            <w:hideMark/>
          </w:tcPr>
          <w:p w:rsidR="009F0FC4" w:rsidRPr="009A0C0C" w:rsidRDefault="009F0FC4" w:rsidP="005C79F5">
            <w:pPr>
              <w:rPr>
                <w:rFonts w:ascii="Liberation Serif" w:hAnsi="Liberation Serif" w:cs="Liberation Serif"/>
              </w:rPr>
            </w:pPr>
          </w:p>
          <w:p w:rsidR="001728C7" w:rsidRPr="009A0C0C" w:rsidRDefault="001728C7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Приложение </w:t>
            </w:r>
            <w:r w:rsidR="00422601" w:rsidRPr="009A0C0C">
              <w:rPr>
                <w:rFonts w:ascii="Liberation Serif" w:hAnsi="Liberation Serif" w:cs="Liberation Serif"/>
              </w:rPr>
              <w:t>4</w:t>
            </w:r>
          </w:p>
          <w:p w:rsidR="008D7AFF" w:rsidRPr="009A0C0C" w:rsidRDefault="008D7AFF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к Порядку предоставления и расходования субсидий из бюджета</w:t>
            </w:r>
            <w:r w:rsidR="000F354F" w:rsidRPr="009A0C0C">
              <w:rPr>
                <w:rFonts w:ascii="Liberation Serif" w:hAnsi="Liberation Serif"/>
              </w:rPr>
              <w:t xml:space="preserve"> </w:t>
            </w:r>
            <w:proofErr w:type="gramStart"/>
            <w:r w:rsidR="000F354F" w:rsidRPr="009A0C0C">
              <w:rPr>
                <w:rFonts w:ascii="Liberation Serif" w:hAnsi="Liberation Serif" w:cs="Liberation Serif"/>
              </w:rPr>
              <w:t xml:space="preserve">муниципального </w:t>
            </w:r>
            <w:r w:rsidRPr="009A0C0C">
              <w:rPr>
                <w:rFonts w:ascii="Liberation Serif" w:hAnsi="Liberation Serif" w:cs="Liberation Serif"/>
              </w:rPr>
              <w:t xml:space="preserve"> округа</w:t>
            </w:r>
            <w:proofErr w:type="gramEnd"/>
            <w:r w:rsidRPr="009A0C0C">
              <w:rPr>
                <w:rFonts w:ascii="Liberation Serif" w:hAnsi="Liberation Serif" w:cs="Liberation Serif"/>
              </w:rPr>
              <w:t xml:space="preserve"> Первоуральск на поддержку 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8D7AFF" w:rsidRPr="009A0C0C" w:rsidRDefault="008D7AFF" w:rsidP="00406645">
      <w:pPr>
        <w:contextualSpacing/>
        <w:jc w:val="center"/>
        <w:rPr>
          <w:rFonts w:ascii="Liberation Serif" w:hAnsi="Liberation Serif" w:cs="Liberation Serif"/>
          <w:b/>
        </w:rPr>
      </w:pPr>
    </w:p>
    <w:p w:rsidR="008D7AFF" w:rsidRPr="009A0C0C" w:rsidRDefault="008D7AFF" w:rsidP="00406645">
      <w:pPr>
        <w:contextualSpacing/>
        <w:jc w:val="center"/>
        <w:rPr>
          <w:rFonts w:ascii="Liberation Serif" w:hAnsi="Liberation Serif" w:cs="Liberation Serif"/>
          <w:b/>
        </w:rPr>
      </w:pPr>
    </w:p>
    <w:p w:rsidR="008D7AFF" w:rsidRPr="009A0C0C" w:rsidRDefault="008D7AFF" w:rsidP="00406645">
      <w:pPr>
        <w:contextualSpacing/>
        <w:jc w:val="center"/>
        <w:rPr>
          <w:rFonts w:ascii="Liberation Serif" w:hAnsi="Liberation Serif" w:cs="Liberation Serif"/>
          <w:b/>
        </w:rPr>
      </w:pPr>
    </w:p>
    <w:p w:rsidR="008D7AFF" w:rsidRPr="009A0C0C" w:rsidRDefault="008D7AFF" w:rsidP="00406645">
      <w:pPr>
        <w:contextualSpacing/>
        <w:jc w:val="center"/>
        <w:rPr>
          <w:rFonts w:ascii="Liberation Serif" w:hAnsi="Liberation Serif" w:cs="Liberation Serif"/>
          <w:b/>
        </w:rPr>
      </w:pPr>
    </w:p>
    <w:p w:rsidR="008D7AFF" w:rsidRPr="009A0C0C" w:rsidRDefault="008D7AFF" w:rsidP="00412E05">
      <w:pPr>
        <w:contextualSpacing/>
        <w:rPr>
          <w:rFonts w:ascii="Liberation Serif" w:hAnsi="Liberation Serif" w:cs="Liberation Serif"/>
          <w:b/>
        </w:rPr>
      </w:pPr>
    </w:p>
    <w:p w:rsidR="0003319F" w:rsidRPr="009A0C0C" w:rsidRDefault="0003319F" w:rsidP="00406645">
      <w:pPr>
        <w:contextualSpacing/>
        <w:jc w:val="center"/>
        <w:rPr>
          <w:rFonts w:ascii="Liberation Serif" w:hAnsi="Liberation Serif" w:cs="Liberation Serif"/>
          <w:b/>
        </w:rPr>
      </w:pPr>
    </w:p>
    <w:p w:rsidR="00422601" w:rsidRPr="009A0C0C" w:rsidRDefault="00422601" w:rsidP="00422601">
      <w:pPr>
        <w:tabs>
          <w:tab w:val="left" w:pos="6856"/>
        </w:tabs>
        <w:contextualSpacing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ab/>
      </w:r>
    </w:p>
    <w:tbl>
      <w:tblPr>
        <w:tblpPr w:leftFromText="180" w:rightFromText="180" w:vertAnchor="page" w:horzAnchor="margin" w:tblpXSpec="right" w:tblpY="1156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7"/>
      </w:tblGrid>
      <w:tr w:rsidR="00422601" w:rsidRPr="009A0C0C" w:rsidTr="00422601">
        <w:trPr>
          <w:trHeight w:val="2548"/>
        </w:trPr>
        <w:tc>
          <w:tcPr>
            <w:tcW w:w="4737" w:type="dxa"/>
            <w:hideMark/>
          </w:tcPr>
          <w:p w:rsidR="00422601" w:rsidRPr="009A0C0C" w:rsidRDefault="00422601" w:rsidP="00422601">
            <w:pPr>
              <w:tabs>
                <w:tab w:val="left" w:pos="6856"/>
              </w:tabs>
              <w:contextualSpacing/>
              <w:rPr>
                <w:rFonts w:ascii="Liberation Serif" w:hAnsi="Liberation Serif" w:cs="Liberation Serif"/>
              </w:rPr>
            </w:pPr>
          </w:p>
          <w:p w:rsidR="00422601" w:rsidRPr="009A0C0C" w:rsidRDefault="00422601" w:rsidP="00422601">
            <w:pPr>
              <w:tabs>
                <w:tab w:val="left" w:pos="6856"/>
              </w:tabs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Приложение 5</w:t>
            </w:r>
          </w:p>
          <w:p w:rsidR="00422601" w:rsidRPr="009A0C0C" w:rsidRDefault="00422601" w:rsidP="00422601">
            <w:pPr>
              <w:tabs>
                <w:tab w:val="left" w:pos="6856"/>
              </w:tabs>
              <w:contextualSpacing/>
              <w:rPr>
                <w:rFonts w:ascii="Liberation Serif" w:hAnsi="Liberation Serif" w:cs="Liberation Serif"/>
                <w:b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Порядку предоставления и расходования субсидий из </w:t>
            </w:r>
            <w:proofErr w:type="gramStart"/>
            <w:r w:rsidRPr="009A0C0C">
              <w:rPr>
                <w:rFonts w:ascii="Liberation Serif" w:hAnsi="Liberation Serif" w:cs="Liberation Serif"/>
              </w:rPr>
              <w:t xml:space="preserve">бюджета </w:t>
            </w:r>
            <w:r w:rsidR="00460D5A" w:rsidRPr="009A0C0C">
              <w:rPr>
                <w:rFonts w:ascii="Liberation Serif" w:hAnsi="Liberation Serif"/>
              </w:rPr>
              <w:t xml:space="preserve"> </w:t>
            </w:r>
            <w:r w:rsidR="00460D5A" w:rsidRPr="009A0C0C">
              <w:rPr>
                <w:rFonts w:ascii="Liberation Serif" w:hAnsi="Liberation Serif" w:cs="Liberation Serif"/>
              </w:rPr>
              <w:t>муниципального</w:t>
            </w:r>
            <w:proofErr w:type="gramEnd"/>
            <w:r w:rsidR="00460D5A" w:rsidRPr="009A0C0C">
              <w:rPr>
                <w:rFonts w:ascii="Liberation Serif" w:hAnsi="Liberation Serif" w:cs="Liberation Serif"/>
              </w:rPr>
              <w:t xml:space="preserve"> </w:t>
            </w:r>
            <w:r w:rsidRPr="009A0C0C">
              <w:rPr>
                <w:rFonts w:ascii="Liberation Serif" w:hAnsi="Liberation Serif" w:cs="Liberation Serif"/>
              </w:rPr>
              <w:t xml:space="preserve"> округа Первоуральск на поддержку 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080199" w:rsidRPr="009A0C0C" w:rsidRDefault="00080199" w:rsidP="00422601">
      <w:pPr>
        <w:tabs>
          <w:tab w:val="left" w:pos="6856"/>
        </w:tabs>
        <w:contextualSpacing/>
        <w:rPr>
          <w:rFonts w:ascii="Liberation Serif" w:hAnsi="Liberation Serif" w:cs="Liberation Serif"/>
          <w:b/>
        </w:rPr>
      </w:pPr>
    </w:p>
    <w:p w:rsidR="00422601" w:rsidRPr="009A0C0C" w:rsidRDefault="00422601" w:rsidP="00406645">
      <w:pPr>
        <w:contextualSpacing/>
        <w:jc w:val="center"/>
        <w:rPr>
          <w:rFonts w:ascii="Liberation Serif" w:hAnsi="Liberation Serif" w:cs="Liberation Serif"/>
          <w:b/>
        </w:rPr>
      </w:pPr>
    </w:p>
    <w:p w:rsidR="00422601" w:rsidRPr="009A0C0C" w:rsidRDefault="00422601" w:rsidP="00406645">
      <w:pPr>
        <w:contextualSpacing/>
        <w:jc w:val="center"/>
        <w:rPr>
          <w:rFonts w:ascii="Liberation Serif" w:hAnsi="Liberation Serif" w:cs="Liberation Serif"/>
        </w:rPr>
      </w:pPr>
    </w:p>
    <w:p w:rsidR="00422601" w:rsidRPr="009A0C0C" w:rsidRDefault="00422601" w:rsidP="00406645">
      <w:pPr>
        <w:contextualSpacing/>
        <w:jc w:val="center"/>
        <w:rPr>
          <w:rFonts w:ascii="Liberation Serif" w:hAnsi="Liberation Serif" w:cs="Liberation Serif"/>
          <w:b/>
        </w:rPr>
      </w:pPr>
    </w:p>
    <w:p w:rsidR="009F0FC4" w:rsidRPr="009A0C0C" w:rsidRDefault="009F0FC4" w:rsidP="00422601">
      <w:pPr>
        <w:contextualSpacing/>
        <w:rPr>
          <w:rFonts w:ascii="Liberation Serif" w:hAnsi="Liberation Serif" w:cs="Liberation Serif"/>
          <w:b/>
        </w:rPr>
      </w:pPr>
    </w:p>
    <w:p w:rsidR="00406645" w:rsidRPr="009A0C0C" w:rsidRDefault="00406645" w:rsidP="00406645">
      <w:pPr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ЗАЯВКА</w:t>
      </w:r>
    </w:p>
    <w:p w:rsidR="00DA4E20" w:rsidRPr="009A0C0C" w:rsidRDefault="00406645" w:rsidP="00DA4E20">
      <w:pPr>
        <w:pBdr>
          <w:bottom w:val="single" w:sz="12" w:space="1" w:color="auto"/>
        </w:pBdr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на </w:t>
      </w:r>
      <w:r w:rsidR="00FD1F3F">
        <w:rPr>
          <w:rFonts w:ascii="Liberation Serif" w:hAnsi="Liberation Serif" w:cs="Liberation Serif"/>
          <w:b/>
        </w:rPr>
        <w:t>финансовое обеспечение затрат</w:t>
      </w:r>
    </w:p>
    <w:p w:rsidR="00406645" w:rsidRPr="009A0C0C" w:rsidRDefault="00406645" w:rsidP="00DA4E20">
      <w:pPr>
        <w:pBdr>
          <w:bottom w:val="single" w:sz="12" w:space="1" w:color="auto"/>
        </w:pBdr>
        <w:contextualSpacing/>
        <w:jc w:val="center"/>
        <w:rPr>
          <w:rFonts w:ascii="Liberation Serif" w:hAnsi="Liberation Serif" w:cs="Liberation Serif"/>
        </w:rPr>
      </w:pPr>
    </w:p>
    <w:p w:rsidR="00DA4E20" w:rsidRPr="009A0C0C" w:rsidRDefault="00DA4E20" w:rsidP="00DA4E20">
      <w:pPr>
        <w:contextualSpacing/>
        <w:jc w:val="center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i/>
          <w:iCs/>
          <w:sz w:val="20"/>
          <w:szCs w:val="20"/>
        </w:rPr>
        <w:t>(полное наименование юридического лица)</w:t>
      </w:r>
    </w:p>
    <w:p w:rsidR="00DA4E20" w:rsidRPr="009A0C0C" w:rsidRDefault="00DA4E20" w:rsidP="00DA4E20">
      <w:pPr>
        <w:contextualSpacing/>
        <w:jc w:val="center"/>
        <w:rPr>
          <w:rFonts w:ascii="Liberation Serif" w:hAnsi="Liberation Serif" w:cs="Liberation Serif"/>
          <w:sz w:val="20"/>
          <w:szCs w:val="20"/>
        </w:rPr>
      </w:pPr>
    </w:p>
    <w:p w:rsidR="00DA4E20" w:rsidRPr="009A0C0C" w:rsidRDefault="00DA4E20" w:rsidP="00235270">
      <w:pPr>
        <w:contextualSpacing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на __________ месяц 20__ год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6433"/>
        <w:gridCol w:w="1843"/>
      </w:tblGrid>
      <w:tr w:rsidR="00DA4E20" w:rsidRPr="009A0C0C" w:rsidTr="00DA4E2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№ п/п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E20" w:rsidRPr="009A0C0C" w:rsidRDefault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Наименование затрат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Сумма, руб.</w:t>
            </w:r>
          </w:p>
        </w:tc>
      </w:tr>
      <w:tr w:rsidR="00DA4E20" w:rsidRPr="009A0C0C" w:rsidTr="00DA4E20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</w:tr>
      <w:tr w:rsidR="00DA4E20" w:rsidRPr="009A0C0C" w:rsidTr="00DA4E20">
        <w:trPr>
          <w:trHeight w:val="38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1.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4E20" w:rsidRPr="009A0C0C" w:rsidRDefault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Остаток средств на счете на </w:t>
            </w:r>
            <w:proofErr w:type="gramStart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01.</w:t>
            </w:r>
            <w:r w:rsidR="00406645" w:rsidRPr="009A0C0C">
              <w:rPr>
                <w:rFonts w:ascii="Liberation Serif" w:hAnsi="Liberation Serif" w:cs="Liberation Serif"/>
                <w:sz w:val="22"/>
                <w:szCs w:val="22"/>
              </w:rPr>
              <w:t>_</w:t>
            </w:r>
            <w:proofErr w:type="gramEnd"/>
            <w:r w:rsidR="00406645" w:rsidRPr="009A0C0C">
              <w:rPr>
                <w:rFonts w:ascii="Liberation Serif" w:hAnsi="Liberation Serif" w:cs="Liberation Serif"/>
                <w:sz w:val="22"/>
                <w:szCs w:val="22"/>
              </w:rPr>
              <w:t>____</w:t>
            </w: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20__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38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2.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E20" w:rsidRPr="009A0C0C" w:rsidRDefault="00DA4E20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Финансирование на ___________ 20__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38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E20" w:rsidRPr="009A0C0C" w:rsidRDefault="00DA4E20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38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1.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Участие, организация и проведение спортивных мероприятий и соревнований: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3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заявочный взнос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проживание в дни соревнований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суточные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проезд до места соревнований и обратно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питание в дни соревнований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 наградная атрибутика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2.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E20" w:rsidRPr="009A0C0C" w:rsidRDefault="0069602E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Т</w:t>
            </w:r>
            <w:r w:rsidR="00DA4E20" w:rsidRPr="009A0C0C">
              <w:rPr>
                <w:rFonts w:ascii="Liberation Serif" w:hAnsi="Liberation Serif" w:cs="Liberation Serif"/>
                <w:sz w:val="22"/>
                <w:szCs w:val="22"/>
              </w:rPr>
              <w:t>ранспортные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3.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69602E" w:rsidP="00DA4E2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="00DA4E20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ероприятия антитеррористической безопасности (охрана общественного </w:t>
            </w:r>
            <w:proofErr w:type="gramStart"/>
            <w:r w:rsidR="00DA4E20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порядка,  </w:t>
            </w:r>
            <w:r w:rsidR="00DA4E20"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проведение</w:t>
            </w:r>
            <w:proofErr w:type="gramEnd"/>
            <w:r w:rsidR="00DA4E20"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 xml:space="preserve"> оперативно-технического осмотра места проведения на предмет антитеррористической защищенности)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53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4.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69602E" w:rsidP="00DA4E2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М</w:t>
            </w:r>
            <w:r w:rsidR="00DA4E20"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едицинское сопровождение во время проведения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5.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E20" w:rsidRPr="009A0C0C" w:rsidRDefault="0069602E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А</w:t>
            </w:r>
            <w:r w:rsidR="00DA4E20" w:rsidRPr="009A0C0C">
              <w:rPr>
                <w:rFonts w:ascii="Liberation Serif" w:hAnsi="Liberation Serif" w:cs="Liberation Serif"/>
                <w:sz w:val="22"/>
                <w:szCs w:val="22"/>
              </w:rPr>
              <w:t>ренда спортсооружений и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6.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69602E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Style w:val="af3"/>
                <w:rFonts w:ascii="Liberation Serif" w:hAnsi="Liberation Serif" w:cs="Liberation Serif"/>
                <w:b w:val="0"/>
                <w:sz w:val="22"/>
                <w:szCs w:val="22"/>
                <w:shd w:val="clear" w:color="auto" w:fill="FFFFFF"/>
              </w:rPr>
              <w:t>П</w:t>
            </w:r>
            <w:r w:rsidR="00DA4E20" w:rsidRPr="009A0C0C">
              <w:rPr>
                <w:rStyle w:val="af3"/>
                <w:rFonts w:ascii="Liberation Serif" w:hAnsi="Liberation Serif" w:cs="Liberation Serif"/>
                <w:b w:val="0"/>
                <w:sz w:val="22"/>
                <w:szCs w:val="22"/>
                <w:shd w:val="clear" w:color="auto" w:fill="FFFFFF"/>
              </w:rPr>
              <w:t xml:space="preserve">риобретение компьютерного оборудования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7.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E20" w:rsidRPr="009A0C0C" w:rsidRDefault="0069602E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DA4E20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риобретение спортивного инвентаря, оборудования и спортивной экипировки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8.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69602E" w:rsidP="00DA4E20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DA4E20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риобретение средств индивидуальной защиты, дезинфицирующих средств, бесконтактных термометров, </w:t>
            </w:r>
            <w:proofErr w:type="spellStart"/>
            <w:r w:rsidR="00DA4E20" w:rsidRPr="009A0C0C">
              <w:rPr>
                <w:rFonts w:ascii="Liberation Serif" w:hAnsi="Liberation Serif" w:cs="Liberation Serif"/>
                <w:sz w:val="22"/>
                <w:szCs w:val="22"/>
              </w:rPr>
              <w:t>обеззараживателей</w:t>
            </w:r>
            <w:proofErr w:type="spellEnd"/>
            <w:r w:rsidR="00DA4E20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 (</w:t>
            </w:r>
            <w:proofErr w:type="spellStart"/>
            <w:r w:rsidR="00DA4E20" w:rsidRPr="009A0C0C">
              <w:rPr>
                <w:rFonts w:ascii="Liberation Serif" w:hAnsi="Liberation Serif" w:cs="Liberation Serif"/>
                <w:sz w:val="22"/>
                <w:szCs w:val="22"/>
              </w:rPr>
              <w:t>рециркуляторов</w:t>
            </w:r>
            <w:proofErr w:type="spellEnd"/>
            <w:r w:rsidR="00DA4E20" w:rsidRPr="009A0C0C">
              <w:rPr>
                <w:rFonts w:ascii="Liberation Serif" w:hAnsi="Liberation Serif" w:cs="Liberation Serif"/>
                <w:sz w:val="22"/>
                <w:szCs w:val="22"/>
              </w:rPr>
              <w:t>) воздуха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DA4E20" w:rsidRPr="009A0C0C" w:rsidTr="00DA4E20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E20" w:rsidRPr="009A0C0C" w:rsidRDefault="00DA4E20" w:rsidP="00DA4E20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E20" w:rsidRPr="009A0C0C" w:rsidRDefault="00DA4E20" w:rsidP="00DA4E20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E20" w:rsidRPr="009A0C0C" w:rsidRDefault="00DA4E20" w:rsidP="00DA4E20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225435" w:rsidRPr="009A0C0C" w:rsidRDefault="00225435" w:rsidP="00225435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Руководитель ______________________/                             </w:t>
      </w:r>
      <w:r w:rsidR="00235270" w:rsidRPr="009A0C0C">
        <w:rPr>
          <w:rFonts w:ascii="Liberation Serif" w:hAnsi="Liberation Serif" w:cs="Liberation Serif"/>
        </w:rPr>
        <w:t xml:space="preserve">     </w:t>
      </w:r>
      <w:r w:rsidRPr="009A0C0C">
        <w:rPr>
          <w:rFonts w:ascii="Liberation Serif" w:hAnsi="Liberation Serif" w:cs="Liberation Serif"/>
        </w:rPr>
        <w:t xml:space="preserve"> /</w:t>
      </w:r>
    </w:p>
    <w:p w:rsidR="00225435" w:rsidRPr="009A0C0C" w:rsidRDefault="00225435" w:rsidP="00225435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/должность/                           подпись                      расшифровка подписи</w:t>
      </w:r>
    </w:p>
    <w:p w:rsidR="00225435" w:rsidRPr="009A0C0C" w:rsidRDefault="00225435" w:rsidP="00225435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           </w:t>
      </w:r>
      <w:proofErr w:type="spellStart"/>
      <w:r w:rsidRPr="009A0C0C">
        <w:rPr>
          <w:rFonts w:ascii="Liberation Serif" w:hAnsi="Liberation Serif" w:cs="Liberation Serif"/>
        </w:rPr>
        <w:t>м.п</w:t>
      </w:r>
      <w:proofErr w:type="spellEnd"/>
      <w:r w:rsidRPr="009A0C0C">
        <w:rPr>
          <w:rFonts w:ascii="Liberation Serif" w:hAnsi="Liberation Serif" w:cs="Liberation Serif"/>
        </w:rPr>
        <w:t xml:space="preserve">.                                                             </w:t>
      </w:r>
    </w:p>
    <w:p w:rsidR="00225435" w:rsidRPr="009A0C0C" w:rsidRDefault="00225435" w:rsidP="00225435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Главный бухгалтер: ________________/     </w:t>
      </w:r>
      <w:r w:rsidR="00235270" w:rsidRPr="009A0C0C">
        <w:rPr>
          <w:rFonts w:ascii="Liberation Serif" w:hAnsi="Liberation Serif" w:cs="Liberation Serif"/>
        </w:rPr>
        <w:t xml:space="preserve">                             </w:t>
      </w:r>
      <w:r w:rsidRPr="009A0C0C">
        <w:rPr>
          <w:rFonts w:ascii="Liberation Serif" w:hAnsi="Liberation Serif" w:cs="Liberation Serif"/>
        </w:rPr>
        <w:t xml:space="preserve"> /</w:t>
      </w:r>
    </w:p>
    <w:p w:rsidR="00225435" w:rsidRPr="009A0C0C" w:rsidRDefault="00225435" w:rsidP="00225435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                                       </w:t>
      </w:r>
      <w:r w:rsidRPr="009A0C0C">
        <w:rPr>
          <w:rFonts w:ascii="Liberation Serif" w:hAnsi="Liberation Serif" w:cs="Liberation Serif"/>
          <w:sz w:val="20"/>
          <w:szCs w:val="20"/>
        </w:rPr>
        <w:t>подпись                     расшифровка подписи</w:t>
      </w:r>
    </w:p>
    <w:p w:rsidR="00DA4E20" w:rsidRPr="009A0C0C" w:rsidRDefault="00DA4E20" w:rsidP="00225435">
      <w:pPr>
        <w:ind w:firstLine="709"/>
        <w:contextualSpacing/>
        <w:jc w:val="both"/>
        <w:rPr>
          <w:rFonts w:ascii="Liberation Serif" w:hAnsi="Liberation Serif" w:cs="Liberation Serif"/>
          <w:sz w:val="22"/>
          <w:szCs w:val="22"/>
        </w:rPr>
      </w:pPr>
      <w:r w:rsidRPr="009A0C0C">
        <w:rPr>
          <w:rFonts w:ascii="Liberation Serif" w:hAnsi="Liberation Serif" w:cs="Liberation Serif"/>
          <w:sz w:val="22"/>
          <w:szCs w:val="22"/>
        </w:rPr>
        <w:t xml:space="preserve">Проверено и </w:t>
      </w:r>
      <w:r w:rsidR="008D7AFF" w:rsidRPr="009A0C0C">
        <w:rPr>
          <w:rFonts w:ascii="Liberation Serif" w:hAnsi="Liberation Serif" w:cs="Liberation Serif"/>
          <w:sz w:val="22"/>
          <w:szCs w:val="22"/>
        </w:rPr>
        <w:t>с</w:t>
      </w:r>
      <w:r w:rsidRPr="009A0C0C">
        <w:rPr>
          <w:rFonts w:ascii="Liberation Serif" w:hAnsi="Liberation Serif" w:cs="Liberation Serif"/>
          <w:sz w:val="22"/>
          <w:szCs w:val="22"/>
        </w:rPr>
        <w:t>огласовано / _______ 20__года/:</w:t>
      </w:r>
    </w:p>
    <w:p w:rsidR="00DA4E20" w:rsidRPr="009A0C0C" w:rsidRDefault="00DA4E20" w:rsidP="00DA4E20">
      <w:pPr>
        <w:ind w:firstLine="709"/>
        <w:contextualSpacing/>
        <w:jc w:val="both"/>
        <w:rPr>
          <w:rFonts w:ascii="Liberation Serif" w:hAnsi="Liberation Serif" w:cs="Liberation Serif"/>
          <w:sz w:val="22"/>
          <w:szCs w:val="22"/>
        </w:rPr>
      </w:pPr>
      <w:r w:rsidRPr="009A0C0C">
        <w:rPr>
          <w:rFonts w:ascii="Liberation Serif" w:hAnsi="Liberation Serif" w:cs="Liberation Serif"/>
          <w:sz w:val="22"/>
          <w:szCs w:val="22"/>
        </w:rPr>
        <w:t xml:space="preserve">Специалист Управления </w:t>
      </w:r>
    </w:p>
    <w:p w:rsidR="00DA4E20" w:rsidRPr="009A0C0C" w:rsidRDefault="00DA4E20" w:rsidP="00DA4E20">
      <w:pPr>
        <w:ind w:firstLine="709"/>
        <w:contextualSpacing/>
        <w:jc w:val="both"/>
        <w:rPr>
          <w:rFonts w:ascii="Liberation Serif" w:hAnsi="Liberation Serif" w:cs="Liberation Serif"/>
          <w:sz w:val="22"/>
          <w:szCs w:val="22"/>
        </w:rPr>
      </w:pPr>
      <w:r w:rsidRPr="009A0C0C">
        <w:rPr>
          <w:rFonts w:ascii="Liberation Serif" w:hAnsi="Liberation Serif" w:cs="Liberation Serif"/>
          <w:sz w:val="22"/>
          <w:szCs w:val="22"/>
        </w:rPr>
        <w:t xml:space="preserve">культуры, </w:t>
      </w:r>
      <w:proofErr w:type="spellStart"/>
      <w:r w:rsidRPr="009A0C0C">
        <w:rPr>
          <w:rFonts w:ascii="Liberation Serif" w:hAnsi="Liberation Serif" w:cs="Liberation Serif"/>
          <w:sz w:val="22"/>
          <w:szCs w:val="22"/>
        </w:rPr>
        <w:t>ФКиС</w:t>
      </w:r>
      <w:proofErr w:type="spellEnd"/>
      <w:r w:rsidRPr="009A0C0C">
        <w:rPr>
          <w:rFonts w:ascii="Liberation Serif" w:hAnsi="Liberation Serif" w:cs="Liberation Serif"/>
          <w:sz w:val="22"/>
          <w:szCs w:val="22"/>
        </w:rPr>
        <w:t xml:space="preserve"> Администрации</w:t>
      </w:r>
    </w:p>
    <w:p w:rsidR="00235270" w:rsidRPr="009A0C0C" w:rsidRDefault="00460D5A" w:rsidP="00DA4E20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  <w:sz w:val="22"/>
          <w:szCs w:val="22"/>
        </w:rPr>
        <w:t>муниципального</w:t>
      </w:r>
      <w:r w:rsidR="00DA4E20" w:rsidRPr="009A0C0C">
        <w:rPr>
          <w:rFonts w:ascii="Liberation Serif" w:hAnsi="Liberation Serif" w:cs="Liberation Serif"/>
          <w:sz w:val="22"/>
          <w:szCs w:val="22"/>
        </w:rPr>
        <w:t xml:space="preserve"> округа Первоуральск __</w:t>
      </w:r>
      <w:r w:rsidR="00235270" w:rsidRPr="009A0C0C">
        <w:rPr>
          <w:rFonts w:ascii="Liberation Serif" w:hAnsi="Liberation Serif" w:cs="Liberation Serif"/>
          <w:sz w:val="22"/>
          <w:szCs w:val="22"/>
        </w:rPr>
        <w:t>_____________/</w:t>
      </w:r>
      <w:r w:rsidR="00235270" w:rsidRPr="009A0C0C">
        <w:rPr>
          <w:rFonts w:ascii="Liberation Serif" w:hAnsi="Liberation Serif" w:cs="Liberation Serif"/>
        </w:rPr>
        <w:t xml:space="preserve">                                  /</w:t>
      </w:r>
      <w:r w:rsidR="00DA4E20" w:rsidRPr="009A0C0C">
        <w:rPr>
          <w:rFonts w:ascii="Liberation Serif" w:hAnsi="Liberation Serif" w:cs="Liberation Serif"/>
        </w:rPr>
        <w:t xml:space="preserve"> </w:t>
      </w:r>
    </w:p>
    <w:p w:rsidR="00235270" w:rsidRPr="009A0C0C" w:rsidRDefault="00235270" w:rsidP="00DA4E20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                                                               </w:t>
      </w:r>
      <w:r w:rsidRPr="009A0C0C">
        <w:rPr>
          <w:rFonts w:ascii="Liberation Serif" w:hAnsi="Liberation Serif" w:cs="Liberation Serif"/>
          <w:sz w:val="20"/>
          <w:szCs w:val="20"/>
        </w:rPr>
        <w:t>подпись              расшифровка подписи</w:t>
      </w:r>
    </w:p>
    <w:p w:rsidR="00445467" w:rsidRPr="009A0C0C" w:rsidRDefault="00445467" w:rsidP="005C79F5">
      <w:pPr>
        <w:framePr w:w="4391" w:wrap="auto" w:hAnchor="text" w:x="6379"/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  <w:sectPr w:rsidR="00445467" w:rsidRPr="009A0C0C" w:rsidSect="0043142D">
          <w:headerReference w:type="default" r:id="rId13"/>
          <w:pgSz w:w="11906" w:h="16838"/>
          <w:pgMar w:top="1134" w:right="707" w:bottom="567" w:left="1701" w:header="709" w:footer="709" w:gutter="0"/>
          <w:cols w:space="708"/>
          <w:titlePg/>
          <w:docGrid w:linePitch="360"/>
        </w:sectPr>
      </w:pPr>
    </w:p>
    <w:p w:rsidR="00445467" w:rsidRPr="009A0C0C" w:rsidRDefault="00445467" w:rsidP="00DA4E20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DA4E20" w:rsidRPr="009A0C0C" w:rsidRDefault="00DA4E20" w:rsidP="00DA4E20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 </w:t>
      </w:r>
    </w:p>
    <w:p w:rsidR="00DA4E20" w:rsidRPr="009A0C0C" w:rsidRDefault="00DA4E20" w:rsidP="00DA4E20">
      <w:pPr>
        <w:spacing w:after="1" w:line="220" w:lineRule="auto"/>
        <w:jc w:val="both"/>
        <w:rPr>
          <w:rFonts w:ascii="Liberation Serif" w:eastAsiaTheme="minorHAnsi" w:hAnsi="Liberation Serif" w:cs="Liberation Serif"/>
          <w:sz w:val="22"/>
          <w:szCs w:val="22"/>
          <w:lang w:eastAsia="en-US"/>
        </w:rPr>
      </w:pPr>
    </w:p>
    <w:p w:rsidR="005B0F31" w:rsidRPr="009A0C0C" w:rsidRDefault="005B0F31" w:rsidP="00412E05">
      <w:pPr>
        <w:spacing w:after="1" w:line="220" w:lineRule="auto"/>
        <w:jc w:val="both"/>
        <w:rPr>
          <w:rFonts w:ascii="Liberation Serif" w:hAnsi="Liberation Serif" w:cs="Liberation Serif"/>
        </w:rPr>
      </w:pPr>
      <w:bookmarkStart w:id="2" w:name="P572"/>
      <w:bookmarkEnd w:id="2"/>
    </w:p>
    <w:tbl>
      <w:tblPr>
        <w:tblpPr w:leftFromText="180" w:rightFromText="180" w:vertAnchor="page" w:horzAnchor="margin" w:tblpXSpec="right" w:tblpY="1156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</w:tblGrid>
      <w:tr w:rsidR="00F74AF5" w:rsidRPr="009A0C0C" w:rsidTr="00F61F42">
        <w:trPr>
          <w:trHeight w:val="371"/>
        </w:trPr>
        <w:tc>
          <w:tcPr>
            <w:tcW w:w="4609" w:type="dxa"/>
            <w:hideMark/>
          </w:tcPr>
          <w:p w:rsidR="00F61F42" w:rsidRPr="009A0C0C" w:rsidRDefault="00F61F42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Приложение 6</w:t>
            </w:r>
          </w:p>
          <w:p w:rsidR="00F61F42" w:rsidRPr="009A0C0C" w:rsidRDefault="00F61F42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Порядку предоставления и расходования субсидий из </w:t>
            </w:r>
            <w:proofErr w:type="gramStart"/>
            <w:r w:rsidRPr="009A0C0C">
              <w:rPr>
                <w:rFonts w:ascii="Liberation Serif" w:hAnsi="Liberation Serif" w:cs="Liberation Serif"/>
              </w:rPr>
              <w:t xml:space="preserve">бюджета </w:t>
            </w:r>
            <w:r w:rsidR="00460D5A" w:rsidRPr="009A0C0C">
              <w:rPr>
                <w:rFonts w:ascii="Liberation Serif" w:hAnsi="Liberation Serif"/>
              </w:rPr>
              <w:t xml:space="preserve"> </w:t>
            </w:r>
            <w:r w:rsidR="00460D5A" w:rsidRPr="009A0C0C">
              <w:rPr>
                <w:rFonts w:ascii="Liberation Serif" w:hAnsi="Liberation Serif" w:cs="Liberation Serif"/>
              </w:rPr>
              <w:t>муниципального</w:t>
            </w:r>
            <w:proofErr w:type="gramEnd"/>
            <w:r w:rsidR="00460D5A" w:rsidRPr="009A0C0C">
              <w:rPr>
                <w:rFonts w:ascii="Liberation Serif" w:hAnsi="Liberation Serif" w:cs="Liberation Serif"/>
              </w:rPr>
              <w:t xml:space="preserve"> </w:t>
            </w:r>
            <w:r w:rsidRPr="009A0C0C">
              <w:rPr>
                <w:rFonts w:ascii="Liberation Serif" w:hAnsi="Liberation Serif" w:cs="Liberation Serif"/>
              </w:rPr>
              <w:t xml:space="preserve"> округа Первоуральск на поддержку 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5B0F31" w:rsidRPr="009A0C0C" w:rsidRDefault="005B0F31" w:rsidP="007913DD">
      <w:pPr>
        <w:rPr>
          <w:rFonts w:ascii="Liberation Serif" w:hAnsi="Liberation Serif" w:cs="Liberation Serif"/>
        </w:rPr>
      </w:pPr>
    </w:p>
    <w:p w:rsidR="0005182C" w:rsidRPr="009A0C0C" w:rsidRDefault="0005182C">
      <w:pPr>
        <w:rPr>
          <w:rFonts w:ascii="Liberation Serif" w:hAnsi="Liberation Serif" w:cs="Liberation Serif"/>
        </w:rPr>
      </w:pPr>
    </w:p>
    <w:p w:rsidR="00F61F42" w:rsidRPr="009A0C0C" w:rsidRDefault="00F61F42" w:rsidP="009F741F">
      <w:pPr>
        <w:rPr>
          <w:rFonts w:ascii="Liberation Serif" w:hAnsi="Liberation Serif" w:cs="Liberation Serif"/>
        </w:rPr>
      </w:pPr>
    </w:p>
    <w:p w:rsidR="00225435" w:rsidRPr="009A0C0C" w:rsidRDefault="00225435" w:rsidP="009F741F">
      <w:pPr>
        <w:rPr>
          <w:rFonts w:ascii="Liberation Serif" w:hAnsi="Liberation Serif" w:cs="Liberation Serif"/>
        </w:rPr>
      </w:pPr>
    </w:p>
    <w:p w:rsidR="00204F56" w:rsidRPr="009A0C0C" w:rsidRDefault="00204F56" w:rsidP="00F61F42">
      <w:pPr>
        <w:jc w:val="center"/>
        <w:rPr>
          <w:rFonts w:ascii="Liberation Serif" w:hAnsi="Liberation Serif" w:cs="Liberation Serif"/>
          <w:b/>
        </w:rPr>
      </w:pPr>
    </w:p>
    <w:p w:rsidR="00F61F42" w:rsidRPr="009A0C0C" w:rsidRDefault="007066BD" w:rsidP="00F61F42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 </w:t>
      </w:r>
      <w:r w:rsidR="00F61F42" w:rsidRPr="009A0C0C">
        <w:rPr>
          <w:rFonts w:ascii="Liberation Serif" w:hAnsi="Liberation Serif" w:cs="Liberation Serif"/>
          <w:b/>
        </w:rPr>
        <w:t>ОТЧЕТ</w:t>
      </w:r>
    </w:p>
    <w:p w:rsidR="00F61F42" w:rsidRPr="009A0C0C" w:rsidRDefault="00F61F42" w:rsidP="00F61F42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по использованию средств </w:t>
      </w:r>
      <w:r w:rsidR="00754D44" w:rsidRPr="009A0C0C">
        <w:rPr>
          <w:rFonts w:ascii="Liberation Serif" w:hAnsi="Liberation Serif" w:cs="Liberation Serif"/>
          <w:b/>
        </w:rPr>
        <w:t>субсидии</w:t>
      </w:r>
    </w:p>
    <w:p w:rsidR="00F61F42" w:rsidRPr="009A0C0C" w:rsidRDefault="009F741F" w:rsidP="00F61F42">
      <w:pPr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на</w:t>
      </w:r>
      <w:r w:rsidR="00F61F42" w:rsidRPr="009A0C0C">
        <w:rPr>
          <w:rFonts w:ascii="Liberation Serif" w:hAnsi="Liberation Serif" w:cs="Liberation Serif"/>
        </w:rPr>
        <w:t>________________ 20___ г.</w:t>
      </w:r>
    </w:p>
    <w:p w:rsidR="00F61F42" w:rsidRPr="009A0C0C" w:rsidRDefault="00F61F42" w:rsidP="005C79F5">
      <w:pPr>
        <w:pBdr>
          <w:bottom w:val="single" w:sz="12" w:space="0" w:color="auto"/>
        </w:pBdr>
        <w:contextualSpacing/>
        <w:rPr>
          <w:rFonts w:ascii="Liberation Serif" w:hAnsi="Liberation Serif" w:cs="Liberation Serif"/>
          <w:color w:val="000000"/>
          <w:sz w:val="16"/>
          <w:szCs w:val="16"/>
        </w:rPr>
      </w:pPr>
    </w:p>
    <w:p w:rsidR="00F61F42" w:rsidRPr="009A0C0C" w:rsidRDefault="00F61F42" w:rsidP="005C79F5">
      <w:pPr>
        <w:pBdr>
          <w:bottom w:val="single" w:sz="12" w:space="0" w:color="auto"/>
        </w:pBdr>
        <w:contextualSpacing/>
        <w:jc w:val="center"/>
        <w:rPr>
          <w:rFonts w:ascii="Liberation Serif" w:hAnsi="Liberation Serif" w:cs="Liberation Serif"/>
          <w:color w:val="000000"/>
          <w:sz w:val="16"/>
          <w:szCs w:val="16"/>
        </w:rPr>
      </w:pPr>
    </w:p>
    <w:p w:rsidR="00F61F42" w:rsidRPr="009A0C0C" w:rsidRDefault="00F61F42" w:rsidP="00F61F42">
      <w:pPr>
        <w:contextualSpacing/>
        <w:jc w:val="center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i/>
          <w:iCs/>
          <w:sz w:val="20"/>
          <w:szCs w:val="20"/>
        </w:rPr>
        <w:t>(наименование юридического лица)</w:t>
      </w:r>
    </w:p>
    <w:tbl>
      <w:tblPr>
        <w:tblW w:w="15452" w:type="dxa"/>
        <w:tblInd w:w="-3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276"/>
        <w:gridCol w:w="1559"/>
        <w:gridCol w:w="1559"/>
        <w:gridCol w:w="1843"/>
        <w:gridCol w:w="6804"/>
        <w:gridCol w:w="1701"/>
      </w:tblGrid>
      <w:tr w:rsidR="005E5335" w:rsidRPr="009A0C0C" w:rsidTr="00204F56">
        <w:trPr>
          <w:trHeight w:val="872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Сумма поступлений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Произведенные кассовые расходы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Отклонение (остаток) (рублей)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Причины отклонения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Расшифровка произведенных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 xml:space="preserve">Сумма произведенных расходов </w:t>
            </w:r>
          </w:p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(рублей)</w:t>
            </w:r>
          </w:p>
        </w:tc>
      </w:tr>
      <w:tr w:rsidR="005E5335" w:rsidRPr="009A0C0C" w:rsidTr="00204F56">
        <w:trPr>
          <w:trHeight w:val="39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7=гр.3</w:t>
            </w:r>
          </w:p>
        </w:tc>
      </w:tr>
      <w:tr w:rsidR="005E5335" w:rsidRPr="009A0C0C" w:rsidTr="00204F56">
        <w:trPr>
          <w:trHeight w:val="91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ind w:right="12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Предоставление субсидии на поддержку некоммерческих организаций, осуществляющих деятельность в сфере физической культуры и спорта на территории </w:t>
            </w:r>
            <w:r w:rsidR="00460D5A" w:rsidRPr="009A0C0C">
              <w:rPr>
                <w:rFonts w:ascii="Liberation Serif" w:hAnsi="Liberation Serif" w:cs="Liberation Serif"/>
                <w:sz w:val="22"/>
                <w:szCs w:val="22"/>
              </w:rPr>
              <w:t>муниципального</w:t>
            </w: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 округа Первоуральск,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5335" w:rsidRPr="009A0C0C" w:rsidRDefault="005E5335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х</w:t>
            </w:r>
          </w:p>
        </w:tc>
      </w:tr>
      <w:tr w:rsidR="00235270" w:rsidRPr="009A0C0C" w:rsidTr="00204F5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04F56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1.</w:t>
            </w:r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>Участие, организация и проведение спортивных мероприятий и соревнований: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235270" w:rsidRPr="009A0C0C" w:rsidTr="00204F5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35270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заявочный взнос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235270" w:rsidRPr="009A0C0C" w:rsidTr="00204F5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35270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проживание в дни соревнований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445467" w:rsidRPr="009A0C0C" w:rsidTr="00204F5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35270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суточные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445467" w:rsidRPr="009A0C0C" w:rsidTr="00204F5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35270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проезд до места соревнований и обратно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445467" w:rsidRPr="009A0C0C" w:rsidTr="00204F5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35270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питание в дни соревнований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235270" w:rsidRPr="009A0C0C" w:rsidTr="00204F5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35270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 наградная атрибутика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445467" w:rsidRPr="009A0C0C" w:rsidTr="00204F5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04F56" w:rsidP="0069602E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2.</w:t>
            </w:r>
            <w:r w:rsidR="0069602E" w:rsidRPr="009A0C0C">
              <w:rPr>
                <w:rFonts w:ascii="Liberation Serif" w:hAnsi="Liberation Serif" w:cs="Liberation Serif"/>
                <w:sz w:val="22"/>
                <w:szCs w:val="22"/>
              </w:rPr>
              <w:t>Т</w:t>
            </w:r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>ранспортные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235270" w:rsidRPr="009A0C0C" w:rsidTr="00204F5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04F56" w:rsidP="009600E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3.</w:t>
            </w:r>
            <w:r w:rsidR="0069602E" w:rsidRPr="009A0C0C">
              <w:rPr>
                <w:rFonts w:ascii="Liberation Serif" w:hAnsi="Liberation Serif" w:cs="Liberation Serif"/>
                <w:sz w:val="22"/>
                <w:szCs w:val="22"/>
              </w:rPr>
              <w:t>М</w:t>
            </w:r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ероприятия антитеррористической безопасности (охрана общественного </w:t>
            </w:r>
            <w:proofErr w:type="gramStart"/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порядка,  </w:t>
            </w:r>
            <w:r w:rsidR="00235270"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проведение</w:t>
            </w:r>
            <w:proofErr w:type="gramEnd"/>
            <w:r w:rsidR="00235270"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 xml:space="preserve"> оперативно-технического осмотра места проведения на предмет антитеррористической защищенности)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235270" w:rsidRPr="009A0C0C" w:rsidTr="00204F5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04F56" w:rsidP="009600E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4.</w:t>
            </w:r>
            <w:r w:rsidR="0069602E"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М</w:t>
            </w:r>
            <w:r w:rsidR="00235270"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едицинское сопровождение во время проведения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235270" w:rsidRPr="009A0C0C" w:rsidTr="00204F5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04F56" w:rsidP="0069602E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5.</w:t>
            </w:r>
            <w:r w:rsidR="0069602E" w:rsidRPr="009A0C0C">
              <w:rPr>
                <w:rFonts w:ascii="Liberation Serif" w:hAnsi="Liberation Serif" w:cs="Liberation Serif"/>
                <w:sz w:val="22"/>
                <w:szCs w:val="22"/>
              </w:rPr>
              <w:t>А</w:t>
            </w:r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>ренда спортсооружений и оборудования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235270" w:rsidRPr="009A0C0C" w:rsidTr="00204F5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04F56" w:rsidP="0069602E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Style w:val="af3"/>
                <w:rFonts w:ascii="Liberation Serif" w:hAnsi="Liberation Serif" w:cs="Liberation Serif"/>
                <w:b w:val="0"/>
                <w:sz w:val="22"/>
                <w:szCs w:val="22"/>
                <w:shd w:val="clear" w:color="auto" w:fill="FFFFFF"/>
              </w:rPr>
              <w:t>6.</w:t>
            </w:r>
            <w:r w:rsidR="0069602E" w:rsidRPr="009A0C0C">
              <w:rPr>
                <w:rStyle w:val="af3"/>
                <w:rFonts w:ascii="Liberation Serif" w:hAnsi="Liberation Serif" w:cs="Liberation Serif"/>
                <w:b w:val="0"/>
                <w:sz w:val="22"/>
                <w:szCs w:val="22"/>
                <w:shd w:val="clear" w:color="auto" w:fill="FFFFFF"/>
              </w:rPr>
              <w:t>П</w:t>
            </w:r>
            <w:r w:rsidR="00235270" w:rsidRPr="009A0C0C">
              <w:rPr>
                <w:rStyle w:val="af3"/>
                <w:rFonts w:ascii="Liberation Serif" w:hAnsi="Liberation Serif" w:cs="Liberation Serif"/>
                <w:b w:val="0"/>
                <w:sz w:val="22"/>
                <w:szCs w:val="22"/>
                <w:shd w:val="clear" w:color="auto" w:fill="FFFFFF"/>
              </w:rPr>
              <w:t xml:space="preserve">риобретение компьютерного оборудования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235270" w:rsidRPr="009A0C0C" w:rsidTr="00204F5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04F56" w:rsidP="0069602E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7.</w:t>
            </w:r>
            <w:r w:rsidR="0069602E" w:rsidRPr="009A0C0C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риобретение спортивного инвентаря, оборудования и спортивной экипировки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235270" w:rsidRPr="009A0C0C" w:rsidTr="00204F5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5270" w:rsidRPr="009A0C0C" w:rsidRDefault="00235270" w:rsidP="005E5335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235270" w:rsidRPr="009A0C0C" w:rsidRDefault="00204F56" w:rsidP="0069602E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8.</w:t>
            </w:r>
            <w:r w:rsidR="0069602E" w:rsidRPr="009A0C0C">
              <w:rPr>
                <w:rFonts w:ascii="Liberation Serif" w:hAnsi="Liberation Serif" w:cs="Liberation Serif"/>
                <w:sz w:val="22"/>
                <w:szCs w:val="22"/>
              </w:rPr>
              <w:t>П</w:t>
            </w:r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риобретение средств индивидуальной защиты, дезинфицирующих средств, бесконтактных термометров, </w:t>
            </w:r>
            <w:proofErr w:type="spellStart"/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>обеззараживателей</w:t>
            </w:r>
            <w:proofErr w:type="spellEnd"/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 (</w:t>
            </w:r>
            <w:proofErr w:type="spellStart"/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>рециркуляторов</w:t>
            </w:r>
            <w:proofErr w:type="spellEnd"/>
            <w:r w:rsidR="00235270" w:rsidRPr="009A0C0C">
              <w:rPr>
                <w:rFonts w:ascii="Liberation Serif" w:hAnsi="Liberation Serif" w:cs="Liberation Serif"/>
                <w:sz w:val="22"/>
                <w:szCs w:val="22"/>
              </w:rPr>
              <w:t>) воздуха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35270" w:rsidRPr="009A0C0C" w:rsidRDefault="00235270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color w:val="7030A0"/>
                <w:lang w:eastAsia="en-US"/>
              </w:rPr>
            </w:pPr>
          </w:p>
        </w:tc>
      </w:tr>
      <w:tr w:rsidR="00445467" w:rsidRPr="009A0C0C" w:rsidTr="00204F56">
        <w:trPr>
          <w:trHeight w:val="53"/>
        </w:trPr>
        <w:tc>
          <w:tcPr>
            <w:tcW w:w="137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5335" w:rsidRPr="009A0C0C" w:rsidRDefault="005E5335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right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  <w:r w:rsidRPr="009A0C0C">
              <w:rPr>
                <w:rFonts w:ascii="Liberation Serif" w:hAnsi="Liberation Serif" w:cs="Liberation Serif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E5335" w:rsidRPr="009A0C0C" w:rsidRDefault="005E5335" w:rsidP="005E5335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F61F42" w:rsidRPr="009A0C0C" w:rsidRDefault="00F61F42" w:rsidP="00204F56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Приложение: Копии отчетных документов в полном объеме на ___ л. в ___ экз.</w:t>
      </w:r>
    </w:p>
    <w:p w:rsidR="00F61F42" w:rsidRPr="009A0C0C" w:rsidRDefault="00F61F42" w:rsidP="00F61F42">
      <w:pPr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235270" w:rsidRPr="009A0C0C" w:rsidRDefault="00235270" w:rsidP="00204F5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Руководитель ______________________/                                  /</w:t>
      </w:r>
    </w:p>
    <w:p w:rsidR="00204F56" w:rsidRPr="009A0C0C" w:rsidRDefault="00235270" w:rsidP="00204F56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/должность/                           подпись                      расшифровка подписи</w:t>
      </w:r>
    </w:p>
    <w:p w:rsidR="00235270" w:rsidRPr="009A0C0C" w:rsidRDefault="00235270" w:rsidP="00204F56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</w:t>
      </w:r>
      <w:proofErr w:type="spellStart"/>
      <w:r w:rsidRPr="009A0C0C">
        <w:rPr>
          <w:rFonts w:ascii="Liberation Serif" w:hAnsi="Liberation Serif" w:cs="Liberation Serif"/>
        </w:rPr>
        <w:t>м.п</w:t>
      </w:r>
      <w:proofErr w:type="spellEnd"/>
      <w:r w:rsidRPr="009A0C0C">
        <w:rPr>
          <w:rFonts w:ascii="Liberation Serif" w:hAnsi="Liberation Serif" w:cs="Liberation Serif"/>
        </w:rPr>
        <w:t xml:space="preserve">.                                                             </w:t>
      </w:r>
    </w:p>
    <w:p w:rsidR="00235270" w:rsidRPr="009A0C0C" w:rsidRDefault="00235270" w:rsidP="00204F5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Главный бухгалтер: ________________/     </w:t>
      </w:r>
      <w:r w:rsidR="00754D44" w:rsidRPr="009A0C0C">
        <w:rPr>
          <w:rFonts w:ascii="Liberation Serif" w:hAnsi="Liberation Serif" w:cs="Liberation Serif"/>
        </w:rPr>
        <w:t xml:space="preserve">                            </w:t>
      </w:r>
      <w:r w:rsidRPr="009A0C0C">
        <w:rPr>
          <w:rFonts w:ascii="Liberation Serif" w:hAnsi="Liberation Serif" w:cs="Liberation Serif"/>
        </w:rPr>
        <w:t xml:space="preserve"> /</w:t>
      </w:r>
    </w:p>
    <w:p w:rsidR="00235270" w:rsidRPr="009A0C0C" w:rsidRDefault="00235270" w:rsidP="00235270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                                </w:t>
      </w:r>
      <w:r w:rsidRPr="009A0C0C">
        <w:rPr>
          <w:rFonts w:ascii="Liberation Serif" w:hAnsi="Liberation Serif" w:cs="Liberation Serif"/>
          <w:sz w:val="20"/>
          <w:szCs w:val="20"/>
        </w:rPr>
        <w:t>подпись</w:t>
      </w:r>
      <w:r w:rsidR="00754D44" w:rsidRPr="009A0C0C">
        <w:rPr>
          <w:rFonts w:ascii="Liberation Serif" w:hAnsi="Liberation Serif" w:cs="Liberation Serif"/>
          <w:sz w:val="20"/>
          <w:szCs w:val="20"/>
        </w:rPr>
        <w:t xml:space="preserve">             </w:t>
      </w:r>
      <w:r w:rsidRPr="009A0C0C">
        <w:rPr>
          <w:rFonts w:ascii="Liberation Serif" w:hAnsi="Liberation Serif" w:cs="Liberation Serif"/>
          <w:sz w:val="20"/>
          <w:szCs w:val="20"/>
        </w:rPr>
        <w:t xml:space="preserve"> расшифровка подписи</w:t>
      </w:r>
    </w:p>
    <w:p w:rsidR="00235270" w:rsidRPr="009A0C0C" w:rsidRDefault="00235270" w:rsidP="00204F5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Проверено и согласовано / _______ 20__года/:</w:t>
      </w:r>
    </w:p>
    <w:p w:rsidR="00235270" w:rsidRPr="009A0C0C" w:rsidRDefault="00235270" w:rsidP="00204F5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Специалист Управления </w:t>
      </w:r>
    </w:p>
    <w:p w:rsidR="00235270" w:rsidRPr="009A0C0C" w:rsidRDefault="00235270" w:rsidP="00204F5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культуры, </w:t>
      </w:r>
      <w:proofErr w:type="spellStart"/>
      <w:r w:rsidRPr="009A0C0C">
        <w:rPr>
          <w:rFonts w:ascii="Liberation Serif" w:hAnsi="Liberation Serif" w:cs="Liberation Serif"/>
        </w:rPr>
        <w:t>ФКиС</w:t>
      </w:r>
      <w:proofErr w:type="spellEnd"/>
      <w:r w:rsidRPr="009A0C0C">
        <w:rPr>
          <w:rFonts w:ascii="Liberation Serif" w:hAnsi="Liberation Serif" w:cs="Liberation Serif"/>
        </w:rPr>
        <w:t xml:space="preserve"> Администрации</w:t>
      </w:r>
    </w:p>
    <w:p w:rsidR="00235270" w:rsidRPr="009A0C0C" w:rsidRDefault="00460D5A" w:rsidP="00204F5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муниципального</w:t>
      </w:r>
      <w:r w:rsidR="00235270" w:rsidRPr="009A0C0C">
        <w:rPr>
          <w:rFonts w:ascii="Liberation Serif" w:hAnsi="Liberation Serif" w:cs="Liberation Serif"/>
        </w:rPr>
        <w:t xml:space="preserve"> округа Первоуральск </w:t>
      </w:r>
      <w:r w:rsidR="00235270" w:rsidRPr="009A0C0C">
        <w:rPr>
          <w:rFonts w:ascii="Liberation Serif" w:hAnsi="Liberation Serif" w:cs="Liberation Serif"/>
          <w:sz w:val="22"/>
          <w:szCs w:val="22"/>
        </w:rPr>
        <w:t>_______________/</w:t>
      </w:r>
      <w:r w:rsidR="00235270" w:rsidRPr="009A0C0C">
        <w:rPr>
          <w:rFonts w:ascii="Liberation Serif" w:hAnsi="Liberation Serif" w:cs="Liberation Serif"/>
        </w:rPr>
        <w:t xml:space="preserve">                                 / </w:t>
      </w:r>
    </w:p>
    <w:p w:rsidR="00F61F42" w:rsidRPr="009A0C0C" w:rsidRDefault="00235270" w:rsidP="00204F56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                              </w:t>
      </w:r>
      <w:r w:rsidR="00204F56" w:rsidRPr="009A0C0C">
        <w:rPr>
          <w:rFonts w:ascii="Liberation Serif" w:hAnsi="Liberation Serif" w:cs="Liberation Serif"/>
        </w:rPr>
        <w:t xml:space="preserve">                   </w:t>
      </w:r>
      <w:r w:rsidRPr="009A0C0C">
        <w:rPr>
          <w:rFonts w:ascii="Liberation Serif" w:hAnsi="Liberation Serif" w:cs="Liberation Serif"/>
        </w:rPr>
        <w:t xml:space="preserve"> </w:t>
      </w:r>
      <w:r w:rsidRPr="009A0C0C">
        <w:rPr>
          <w:rFonts w:ascii="Liberation Serif" w:hAnsi="Liberation Serif" w:cs="Liberation Serif"/>
          <w:sz w:val="20"/>
          <w:szCs w:val="20"/>
        </w:rPr>
        <w:t>подпись              расшифровка подписи</w:t>
      </w:r>
    </w:p>
    <w:p w:rsidR="00445467" w:rsidRPr="009A0C0C" w:rsidRDefault="00445467">
      <w:pPr>
        <w:rPr>
          <w:rFonts w:ascii="Liberation Serif" w:hAnsi="Liberation Serif" w:cs="Liberation Serif"/>
        </w:rPr>
        <w:sectPr w:rsidR="00445467" w:rsidRPr="009A0C0C" w:rsidSect="00204F56">
          <w:pgSz w:w="16838" w:h="11906" w:orient="landscape"/>
          <w:pgMar w:top="851" w:right="709" w:bottom="426" w:left="1134" w:header="709" w:footer="709" w:gutter="0"/>
          <w:cols w:space="708"/>
          <w:titlePg/>
          <w:docGrid w:linePitch="360"/>
        </w:sectPr>
      </w:pPr>
    </w:p>
    <w:p w:rsidR="007913DD" w:rsidRPr="009A0C0C" w:rsidRDefault="007913DD">
      <w:pPr>
        <w:rPr>
          <w:rFonts w:ascii="Liberation Serif" w:hAnsi="Liberation Serif" w:cs="Liberation Serif"/>
        </w:rPr>
      </w:pPr>
    </w:p>
    <w:tbl>
      <w:tblPr>
        <w:tblpPr w:leftFromText="180" w:rightFromText="180" w:vertAnchor="page" w:horzAnchor="margin" w:tblpXSpec="right" w:tblpY="1201"/>
        <w:tblW w:w="488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</w:tblGrid>
      <w:tr w:rsidR="00F74AF5" w:rsidRPr="009A0C0C" w:rsidTr="007B0B4C">
        <w:trPr>
          <w:trHeight w:val="445"/>
        </w:trPr>
        <w:tc>
          <w:tcPr>
            <w:tcW w:w="4881" w:type="dxa"/>
            <w:hideMark/>
          </w:tcPr>
          <w:p w:rsidR="00235270" w:rsidRPr="009A0C0C" w:rsidRDefault="00FD0DF0" w:rsidP="007B0B4C">
            <w:pPr>
              <w:jc w:val="both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br w:type="page"/>
            </w:r>
            <w:r w:rsidR="0005182C" w:rsidRPr="009A0C0C">
              <w:rPr>
                <w:rFonts w:ascii="Liberation Serif" w:hAnsi="Liberation Serif" w:cs="Liberation Serif"/>
              </w:rPr>
              <w:br w:type="page"/>
            </w:r>
          </w:p>
          <w:p w:rsidR="009B15BA" w:rsidRPr="009A0C0C" w:rsidRDefault="0005182C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Приложение </w:t>
            </w:r>
            <w:r w:rsidR="00F61F42" w:rsidRPr="009A0C0C">
              <w:rPr>
                <w:rFonts w:ascii="Liberation Serif" w:hAnsi="Liberation Serif" w:cs="Liberation Serif"/>
              </w:rPr>
              <w:t>7</w:t>
            </w:r>
          </w:p>
          <w:p w:rsidR="009B15BA" w:rsidRPr="009A0C0C" w:rsidRDefault="009B15BA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Порядку предоставления и расходования субсидий из </w:t>
            </w:r>
            <w:proofErr w:type="gramStart"/>
            <w:r w:rsidRPr="009A0C0C">
              <w:rPr>
                <w:rFonts w:ascii="Liberation Serif" w:hAnsi="Liberation Serif" w:cs="Liberation Serif"/>
              </w:rPr>
              <w:t xml:space="preserve">бюджета </w:t>
            </w:r>
            <w:r w:rsidR="00CB6038" w:rsidRPr="009A0C0C">
              <w:rPr>
                <w:rFonts w:ascii="Liberation Serif" w:hAnsi="Liberation Serif"/>
              </w:rPr>
              <w:t xml:space="preserve"> </w:t>
            </w:r>
            <w:r w:rsidR="00CB6038" w:rsidRPr="009A0C0C">
              <w:rPr>
                <w:rFonts w:ascii="Liberation Serif" w:hAnsi="Liberation Serif" w:cs="Liberation Serif"/>
              </w:rPr>
              <w:t>муниципального</w:t>
            </w:r>
            <w:proofErr w:type="gramEnd"/>
            <w:r w:rsidR="00CB6038" w:rsidRPr="009A0C0C">
              <w:rPr>
                <w:rFonts w:ascii="Liberation Serif" w:hAnsi="Liberation Serif" w:cs="Liberation Serif"/>
              </w:rPr>
              <w:t xml:space="preserve"> </w:t>
            </w:r>
            <w:r w:rsidRPr="009A0C0C">
              <w:rPr>
                <w:rFonts w:ascii="Liberation Serif" w:hAnsi="Liberation Serif" w:cs="Liberation Serif"/>
              </w:rPr>
              <w:t xml:space="preserve"> округа Первоуральск на поддержку</w:t>
            </w:r>
            <w:r w:rsidR="00284FFF" w:rsidRPr="009A0C0C">
              <w:rPr>
                <w:rFonts w:ascii="Liberation Serif" w:hAnsi="Liberation Serif" w:cs="Liberation Serif"/>
              </w:rPr>
              <w:t xml:space="preserve"> </w:t>
            </w:r>
            <w:r w:rsidR="00D86778" w:rsidRPr="009A0C0C">
              <w:rPr>
                <w:rFonts w:ascii="Liberation Serif" w:hAnsi="Liberation Serif" w:cs="Liberation Serif"/>
              </w:rPr>
              <w:t xml:space="preserve">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A86E74" w:rsidRPr="009A0C0C" w:rsidRDefault="009B15BA" w:rsidP="00C64809">
      <w:pPr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ab/>
      </w:r>
      <w:r w:rsidRPr="009A0C0C">
        <w:rPr>
          <w:rFonts w:ascii="Liberation Serif" w:hAnsi="Liberation Serif" w:cs="Liberation Serif"/>
        </w:rPr>
        <w:tab/>
      </w:r>
      <w:r w:rsidRPr="009A0C0C">
        <w:rPr>
          <w:rFonts w:ascii="Liberation Serif" w:hAnsi="Liberation Serif" w:cs="Liberation Serif"/>
        </w:rPr>
        <w:tab/>
      </w:r>
      <w:r w:rsidRPr="009A0C0C">
        <w:rPr>
          <w:rFonts w:ascii="Liberation Serif" w:hAnsi="Liberation Serif" w:cs="Liberation Serif"/>
        </w:rPr>
        <w:tab/>
      </w:r>
    </w:p>
    <w:p w:rsidR="00235270" w:rsidRPr="009A0C0C" w:rsidRDefault="00235270" w:rsidP="009F741F">
      <w:pPr>
        <w:jc w:val="center"/>
        <w:rPr>
          <w:rFonts w:ascii="Liberation Serif" w:hAnsi="Liberation Serif" w:cs="Liberation Serif"/>
          <w:b/>
        </w:rPr>
      </w:pPr>
    </w:p>
    <w:p w:rsidR="00235270" w:rsidRPr="009A0C0C" w:rsidRDefault="00235270" w:rsidP="009F741F">
      <w:pPr>
        <w:jc w:val="center"/>
        <w:rPr>
          <w:rFonts w:ascii="Liberation Serif" w:hAnsi="Liberation Serif" w:cs="Liberation Serif"/>
          <w:b/>
        </w:rPr>
      </w:pPr>
    </w:p>
    <w:p w:rsidR="00235270" w:rsidRPr="009A0C0C" w:rsidRDefault="00235270" w:rsidP="009F741F">
      <w:pPr>
        <w:jc w:val="center"/>
        <w:rPr>
          <w:rFonts w:ascii="Liberation Serif" w:hAnsi="Liberation Serif" w:cs="Liberation Serif"/>
          <w:b/>
        </w:rPr>
      </w:pPr>
    </w:p>
    <w:p w:rsidR="00235270" w:rsidRPr="009A0C0C" w:rsidRDefault="00235270" w:rsidP="009F741F">
      <w:pPr>
        <w:jc w:val="center"/>
        <w:rPr>
          <w:rFonts w:ascii="Liberation Serif" w:hAnsi="Liberation Serif" w:cs="Liberation Serif"/>
          <w:b/>
        </w:rPr>
      </w:pPr>
    </w:p>
    <w:p w:rsidR="00235270" w:rsidRPr="009A0C0C" w:rsidRDefault="00235270" w:rsidP="009F741F">
      <w:pPr>
        <w:jc w:val="center"/>
        <w:rPr>
          <w:rFonts w:ascii="Liberation Serif" w:hAnsi="Liberation Serif" w:cs="Liberation Serif"/>
          <w:b/>
        </w:rPr>
      </w:pPr>
    </w:p>
    <w:p w:rsidR="00235270" w:rsidRPr="009A0C0C" w:rsidRDefault="00235270" w:rsidP="009F741F">
      <w:pPr>
        <w:jc w:val="center"/>
        <w:rPr>
          <w:rFonts w:ascii="Liberation Serif" w:hAnsi="Liberation Serif" w:cs="Liberation Serif"/>
          <w:b/>
        </w:rPr>
      </w:pPr>
    </w:p>
    <w:p w:rsidR="00754D44" w:rsidRPr="009A0C0C" w:rsidRDefault="00754D44" w:rsidP="00754D44">
      <w:pPr>
        <w:rPr>
          <w:rFonts w:ascii="Liberation Serif" w:hAnsi="Liberation Serif" w:cs="Liberation Serif"/>
          <w:b/>
        </w:rPr>
      </w:pPr>
    </w:p>
    <w:p w:rsidR="00754D44" w:rsidRPr="009A0C0C" w:rsidRDefault="00754D44" w:rsidP="00754D44">
      <w:pPr>
        <w:rPr>
          <w:rFonts w:ascii="Liberation Serif" w:hAnsi="Liberation Serif" w:cs="Liberation Serif"/>
          <w:b/>
        </w:rPr>
      </w:pPr>
    </w:p>
    <w:p w:rsidR="00754D44" w:rsidRPr="009A0C0C" w:rsidRDefault="00754D44" w:rsidP="00754D44">
      <w:pPr>
        <w:rPr>
          <w:rFonts w:ascii="Liberation Serif" w:hAnsi="Liberation Serif" w:cs="Liberation Serif"/>
          <w:b/>
        </w:rPr>
      </w:pPr>
    </w:p>
    <w:p w:rsidR="00AE5CF0" w:rsidRPr="009A0C0C" w:rsidRDefault="00AE5CF0" w:rsidP="00AE5CF0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ОТЧЁТ</w:t>
      </w:r>
    </w:p>
    <w:p w:rsidR="00AE5CF0" w:rsidRPr="009A0C0C" w:rsidRDefault="00AE5CF0" w:rsidP="00AE5CF0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о достижении значений целевых показателей деятельности </w:t>
      </w:r>
    </w:p>
    <w:p w:rsidR="00AE5CF0" w:rsidRPr="009A0C0C" w:rsidRDefault="00AE5CF0" w:rsidP="00AE5CF0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в сфере физической культуры и спорта  </w:t>
      </w:r>
    </w:p>
    <w:p w:rsidR="00AE5CF0" w:rsidRPr="009A0C0C" w:rsidRDefault="00AE5CF0" w:rsidP="00AE5CF0">
      <w:pPr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за ________________ 20___ г</w:t>
      </w:r>
    </w:p>
    <w:p w:rsidR="00AE5CF0" w:rsidRPr="009A0C0C" w:rsidRDefault="00AE5CF0" w:rsidP="00AE5CF0">
      <w:pPr>
        <w:tabs>
          <w:tab w:val="center" w:pos="4606"/>
        </w:tabs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9A0C0C">
        <w:rPr>
          <w:rFonts w:ascii="Liberation Serif" w:hAnsi="Liberation Serif" w:cs="Liberation Serif"/>
          <w:sz w:val="22"/>
          <w:szCs w:val="22"/>
        </w:rPr>
        <w:t>(1 квартал, полугодие, 9 месяцев, год)</w:t>
      </w:r>
    </w:p>
    <w:p w:rsidR="00AE5CF0" w:rsidRPr="009A0C0C" w:rsidRDefault="00AE5CF0" w:rsidP="00AE5CF0">
      <w:pPr>
        <w:shd w:val="clear" w:color="auto" w:fill="FFFFFF"/>
        <w:jc w:val="center"/>
        <w:rPr>
          <w:rFonts w:ascii="Liberation Serif" w:hAnsi="Liberation Serif" w:cs="Liberation Serif"/>
          <w:color w:val="000000"/>
        </w:rPr>
      </w:pPr>
      <w:r w:rsidRPr="009A0C0C">
        <w:rPr>
          <w:rFonts w:ascii="Liberation Serif" w:hAnsi="Liberation Serif" w:cs="Liberation Serif"/>
          <w:color w:val="000000"/>
        </w:rPr>
        <w:t>____________________________________________________________________________</w:t>
      </w:r>
    </w:p>
    <w:p w:rsidR="00AE5CF0" w:rsidRPr="009A0C0C" w:rsidRDefault="00AE5CF0" w:rsidP="00AE5CF0">
      <w:pPr>
        <w:shd w:val="clear" w:color="auto" w:fill="FFFFFF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9A0C0C">
        <w:rPr>
          <w:rFonts w:ascii="Liberation Serif" w:hAnsi="Liberation Serif" w:cs="Liberation Serif"/>
          <w:i/>
          <w:iCs/>
          <w:sz w:val="20"/>
          <w:szCs w:val="20"/>
        </w:rPr>
        <w:t>(наименование юридического лица)</w:t>
      </w:r>
    </w:p>
    <w:p w:rsidR="00AE5CF0" w:rsidRPr="009A0C0C" w:rsidRDefault="00AE5CF0" w:rsidP="00AE5CF0">
      <w:pPr>
        <w:shd w:val="clear" w:color="auto" w:fill="FFFFFF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</w:p>
    <w:p w:rsidR="00AE5CF0" w:rsidRPr="009A0C0C" w:rsidRDefault="00AE5CF0" w:rsidP="00AE5CF0">
      <w:pPr>
        <w:jc w:val="both"/>
        <w:rPr>
          <w:rFonts w:ascii="Liberation Serif" w:hAnsi="Liberation Serif" w:cs="Liberation Serif"/>
          <w:sz w:val="10"/>
          <w:szCs w:val="10"/>
        </w:rPr>
      </w:pPr>
      <w:r w:rsidRPr="009A0C0C">
        <w:rPr>
          <w:rFonts w:ascii="Liberation Serif" w:hAnsi="Liberation Serif" w:cs="Liberation Serif"/>
          <w:sz w:val="10"/>
          <w:szCs w:val="10"/>
        </w:rPr>
        <w:t xml:space="preserve">                                      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949"/>
        <w:gridCol w:w="1701"/>
        <w:gridCol w:w="1985"/>
        <w:gridCol w:w="1984"/>
      </w:tblGrid>
      <w:tr w:rsidR="00AE5CF0" w:rsidRPr="009A0C0C" w:rsidTr="00F94AD9">
        <w:trPr>
          <w:trHeight w:val="264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№ п/п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Целевой показатель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E05EFA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 xml:space="preserve">Плановые значения целевых показателей                   </w:t>
            </w:r>
            <w:proofErr w:type="gramStart"/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на</w:t>
            </w:r>
            <w:r w:rsidR="00E05EFA" w:rsidRPr="009A0C0C">
              <w:rPr>
                <w:rFonts w:ascii="Liberation Serif" w:hAnsi="Liberation Serif" w:cs="Liberation Serif"/>
                <w:sz w:val="23"/>
                <w:szCs w:val="23"/>
              </w:rPr>
              <w:t xml:space="preserve">  20</w:t>
            </w:r>
            <w:proofErr w:type="gramEnd"/>
            <w:r w:rsidR="00E05EFA" w:rsidRPr="009A0C0C">
              <w:rPr>
                <w:rFonts w:ascii="Liberation Serif" w:hAnsi="Liberation Serif" w:cs="Liberation Serif"/>
                <w:sz w:val="23"/>
                <w:szCs w:val="23"/>
              </w:rPr>
              <w:t>___год</w:t>
            </w: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F94AD9">
            <w:pPr>
              <w:shd w:val="clear" w:color="auto" w:fill="FFFFFF"/>
              <w:jc w:val="center"/>
              <w:rPr>
                <w:rFonts w:ascii="Liberation Serif" w:hAnsi="Liberation Serif" w:cs="Liberation Serif"/>
                <w:spacing w:val="-3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Фактические </w:t>
            </w:r>
            <w:proofErr w:type="gramStart"/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>значения  целевых</w:t>
            </w:r>
            <w:proofErr w:type="gramEnd"/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 показателей                                                за отчетный период (квартал, полугодие, 9 месяцев, год)</w:t>
            </w:r>
          </w:p>
          <w:p w:rsidR="00AE5CF0" w:rsidRPr="009A0C0C" w:rsidRDefault="00AE5CF0" w:rsidP="00F94AD9">
            <w:pPr>
              <w:shd w:val="clear" w:color="auto" w:fill="FFFFFF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F0" w:rsidRPr="009A0C0C" w:rsidRDefault="00AE5CF0" w:rsidP="00F94AD9">
            <w:pPr>
              <w:shd w:val="clear" w:color="auto" w:fill="FFFFFF"/>
              <w:jc w:val="center"/>
              <w:rPr>
                <w:rFonts w:ascii="Liberation Serif" w:hAnsi="Liberation Serif" w:cs="Liberation Serif"/>
                <w:spacing w:val="-3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Процент </w:t>
            </w:r>
          </w:p>
          <w:p w:rsidR="00AE5CF0" w:rsidRPr="009A0C0C" w:rsidRDefault="00AE5CF0" w:rsidP="00F94AD9">
            <w:pPr>
              <w:shd w:val="clear" w:color="auto" w:fill="FFFFFF"/>
              <w:jc w:val="center"/>
              <w:rPr>
                <w:rFonts w:ascii="Liberation Serif" w:hAnsi="Liberation Serif" w:cs="Liberation Serif"/>
                <w:spacing w:val="-3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исполнения </w:t>
            </w:r>
          </w:p>
          <w:p w:rsidR="00AE5CF0" w:rsidRPr="009A0C0C" w:rsidRDefault="00AE5CF0" w:rsidP="00F94AD9">
            <w:pPr>
              <w:shd w:val="clear" w:color="auto" w:fill="FFFFFF"/>
              <w:jc w:val="center"/>
              <w:rPr>
                <w:rFonts w:ascii="Liberation Serif" w:hAnsi="Liberation Serif" w:cs="Liberation Serif"/>
                <w:spacing w:val="-3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целевого </w:t>
            </w:r>
          </w:p>
          <w:p w:rsidR="00AE5CF0" w:rsidRPr="009A0C0C" w:rsidRDefault="00AE5CF0" w:rsidP="00F94AD9">
            <w:pPr>
              <w:shd w:val="clear" w:color="auto" w:fill="FFFFFF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показателя </w:t>
            </w:r>
          </w:p>
        </w:tc>
      </w:tr>
      <w:tr w:rsidR="00AE5CF0" w:rsidRPr="009A0C0C" w:rsidTr="00F94AD9">
        <w:trPr>
          <w:trHeight w:val="900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F0" w:rsidRPr="009A0C0C" w:rsidRDefault="00AE5CF0" w:rsidP="00F94AD9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2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F0" w:rsidRPr="009A0C0C" w:rsidRDefault="00AE5CF0" w:rsidP="00F94AD9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F0" w:rsidRPr="009A0C0C" w:rsidRDefault="00AE5CF0" w:rsidP="00F94AD9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CF0" w:rsidRPr="009A0C0C" w:rsidRDefault="00AE5CF0" w:rsidP="00F94AD9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F0" w:rsidRPr="009A0C0C" w:rsidRDefault="00AE5CF0" w:rsidP="00F94AD9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  <w:tr w:rsidR="00AE5CF0" w:rsidRPr="009A0C0C" w:rsidTr="00F94AD9">
        <w:trPr>
          <w:trHeight w:val="1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F0" w:rsidRPr="009A0C0C" w:rsidRDefault="00AE5CF0" w:rsidP="00F94AD9">
            <w:pPr>
              <w:shd w:val="clear" w:color="auto" w:fill="FFFFFF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CF0" w:rsidRPr="009A0C0C" w:rsidRDefault="00AE5CF0" w:rsidP="00F94AD9">
            <w:pPr>
              <w:shd w:val="clear" w:color="auto" w:fill="FFFFFF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5=гр.4/гр.3*100</w:t>
            </w:r>
          </w:p>
        </w:tc>
      </w:tr>
      <w:tr w:rsidR="00AE5CF0" w:rsidRPr="009A0C0C" w:rsidTr="00F94AD9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1.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F94AD9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 xml:space="preserve">Проведение официальных спортивных и физкультурных мероприятий на территории </w:t>
            </w:r>
            <w:r w:rsidR="00CB6038" w:rsidRPr="009A0C0C">
              <w:rPr>
                <w:rFonts w:ascii="Liberation Serif" w:hAnsi="Liberation Serif" w:cs="Liberation Serif"/>
                <w:sz w:val="23"/>
                <w:szCs w:val="23"/>
              </w:rPr>
              <w:t xml:space="preserve">муниципального </w:t>
            </w: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округа Первоуральск (единиц)*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  <w:tr w:rsidR="00AE5CF0" w:rsidRPr="009A0C0C" w:rsidTr="00F94AD9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2.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F94AD9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Количество человек, занимающихся видом спорта (человек)</w:t>
            </w:r>
            <w:r w:rsidR="00C5025C" w:rsidRPr="009A0C0C">
              <w:rPr>
                <w:rFonts w:ascii="Liberation Serif" w:hAnsi="Liberation Serif" w:cs="Liberation Serif"/>
                <w:sz w:val="23"/>
                <w:szCs w:val="23"/>
              </w:rPr>
              <w:t>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F0" w:rsidRPr="009A0C0C" w:rsidRDefault="00AE5CF0" w:rsidP="00F94AD9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</w:tbl>
    <w:p w:rsidR="00AE5CF0" w:rsidRPr="009A0C0C" w:rsidRDefault="00AE5CF0" w:rsidP="00AE5CF0">
      <w:pPr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AE5CF0" w:rsidRPr="009A0C0C" w:rsidRDefault="00AE5CF0" w:rsidP="00AE5CF0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 xml:space="preserve">Приложение: Копии отчетных документов в полном объеме на ___ л. в ___ </w:t>
      </w:r>
      <w:proofErr w:type="spellStart"/>
      <w:r w:rsidRPr="009A0C0C">
        <w:rPr>
          <w:rFonts w:ascii="Liberation Serif" w:hAnsi="Liberation Serif" w:cs="Liberation Serif"/>
          <w:sz w:val="20"/>
          <w:szCs w:val="20"/>
        </w:rPr>
        <w:t>экз</w:t>
      </w:r>
      <w:proofErr w:type="spellEnd"/>
      <w:r w:rsidRPr="009A0C0C">
        <w:rPr>
          <w:rFonts w:ascii="Liberation Serif" w:hAnsi="Liberation Serif" w:cs="Liberation Serif"/>
          <w:sz w:val="20"/>
          <w:szCs w:val="20"/>
        </w:rPr>
        <w:t>**</w:t>
      </w:r>
      <w:r w:rsidR="00C5025C" w:rsidRPr="009A0C0C">
        <w:rPr>
          <w:rFonts w:ascii="Liberation Serif" w:hAnsi="Liberation Serif" w:cs="Liberation Serif"/>
          <w:sz w:val="20"/>
          <w:szCs w:val="20"/>
        </w:rPr>
        <w:t>*</w:t>
      </w:r>
      <w:r w:rsidRPr="009A0C0C">
        <w:rPr>
          <w:rFonts w:ascii="Liberation Serif" w:hAnsi="Liberation Serif" w:cs="Liberation Serif"/>
          <w:sz w:val="20"/>
          <w:szCs w:val="20"/>
        </w:rPr>
        <w:t>.</w:t>
      </w:r>
    </w:p>
    <w:p w:rsidR="00AE5CF0" w:rsidRPr="009A0C0C" w:rsidRDefault="00AE5CF0" w:rsidP="00AE5CF0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AE5CF0" w:rsidRPr="009A0C0C" w:rsidRDefault="00AE5CF0" w:rsidP="00AE5CF0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Руководитель ______________________/                                  /</w:t>
      </w:r>
    </w:p>
    <w:p w:rsidR="00AE5CF0" w:rsidRPr="009A0C0C" w:rsidRDefault="00AE5CF0" w:rsidP="00AE5CF0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/должность/                           подпись                      расшифровка подписи</w:t>
      </w:r>
    </w:p>
    <w:p w:rsidR="00AE5CF0" w:rsidRPr="009A0C0C" w:rsidRDefault="00AE5CF0" w:rsidP="00AE5CF0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</w:t>
      </w:r>
      <w:proofErr w:type="spellStart"/>
      <w:r w:rsidRPr="009A0C0C">
        <w:rPr>
          <w:rFonts w:ascii="Liberation Serif" w:hAnsi="Liberation Serif" w:cs="Liberation Serif"/>
        </w:rPr>
        <w:t>м.п</w:t>
      </w:r>
      <w:proofErr w:type="spellEnd"/>
      <w:r w:rsidRPr="009A0C0C">
        <w:rPr>
          <w:rFonts w:ascii="Liberation Serif" w:hAnsi="Liberation Serif" w:cs="Liberation Serif"/>
        </w:rPr>
        <w:t xml:space="preserve">.                                                             </w:t>
      </w:r>
    </w:p>
    <w:p w:rsidR="00AE5CF0" w:rsidRPr="009A0C0C" w:rsidRDefault="00AE5CF0" w:rsidP="00AE5CF0">
      <w:pPr>
        <w:contextualSpacing/>
        <w:jc w:val="both"/>
        <w:rPr>
          <w:rFonts w:ascii="Liberation Serif" w:hAnsi="Liberation Serif" w:cs="Liberation Serif"/>
        </w:rPr>
      </w:pPr>
    </w:p>
    <w:p w:rsidR="00AE5CF0" w:rsidRPr="009A0C0C" w:rsidRDefault="00AE5CF0" w:rsidP="00AE5CF0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Проверено и согласовано / _______ 20__года/:</w:t>
      </w:r>
    </w:p>
    <w:p w:rsidR="00AE5CF0" w:rsidRPr="009A0C0C" w:rsidRDefault="00AE5CF0" w:rsidP="00AE5CF0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Специалист Управления </w:t>
      </w:r>
    </w:p>
    <w:p w:rsidR="00AE5CF0" w:rsidRPr="009A0C0C" w:rsidRDefault="00AE5CF0" w:rsidP="00AE5CF0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культуры, </w:t>
      </w:r>
      <w:proofErr w:type="spellStart"/>
      <w:r w:rsidRPr="009A0C0C">
        <w:rPr>
          <w:rFonts w:ascii="Liberation Serif" w:hAnsi="Liberation Serif" w:cs="Liberation Serif"/>
        </w:rPr>
        <w:t>ФКиС</w:t>
      </w:r>
      <w:proofErr w:type="spellEnd"/>
      <w:r w:rsidRPr="009A0C0C">
        <w:rPr>
          <w:rFonts w:ascii="Liberation Serif" w:hAnsi="Liberation Serif" w:cs="Liberation Serif"/>
        </w:rPr>
        <w:t xml:space="preserve"> Администрации</w:t>
      </w:r>
    </w:p>
    <w:p w:rsidR="00AE5CF0" w:rsidRPr="009A0C0C" w:rsidRDefault="00CB6038" w:rsidP="00AE5CF0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муниципального</w:t>
      </w:r>
      <w:r w:rsidR="00AE5CF0" w:rsidRPr="009A0C0C">
        <w:rPr>
          <w:rFonts w:ascii="Liberation Serif" w:hAnsi="Liberation Serif" w:cs="Liberation Serif"/>
        </w:rPr>
        <w:t xml:space="preserve"> округа Первоуральск </w:t>
      </w:r>
      <w:r w:rsidR="00AE5CF0" w:rsidRPr="009A0C0C">
        <w:rPr>
          <w:rFonts w:ascii="Liberation Serif" w:hAnsi="Liberation Serif" w:cs="Liberation Serif"/>
          <w:sz w:val="22"/>
          <w:szCs w:val="22"/>
        </w:rPr>
        <w:t>_______________/</w:t>
      </w:r>
      <w:r w:rsidR="00AE5CF0" w:rsidRPr="009A0C0C">
        <w:rPr>
          <w:rFonts w:ascii="Liberation Serif" w:hAnsi="Liberation Serif" w:cs="Liberation Serif"/>
        </w:rPr>
        <w:t xml:space="preserve">                                 / </w:t>
      </w:r>
    </w:p>
    <w:p w:rsidR="00AE5CF0" w:rsidRPr="009A0C0C" w:rsidRDefault="00AE5CF0" w:rsidP="00AE5CF0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  </w:t>
      </w:r>
      <w:r w:rsidR="00CB6038" w:rsidRPr="009A0C0C">
        <w:rPr>
          <w:rFonts w:ascii="Liberation Serif" w:hAnsi="Liberation Serif" w:cs="Liberation Serif"/>
          <w:sz w:val="20"/>
          <w:szCs w:val="20"/>
        </w:rPr>
        <w:t xml:space="preserve">   </w:t>
      </w:r>
      <w:r w:rsidRPr="009A0C0C">
        <w:rPr>
          <w:rFonts w:ascii="Liberation Serif" w:hAnsi="Liberation Serif" w:cs="Liberation Serif"/>
          <w:sz w:val="20"/>
          <w:szCs w:val="20"/>
        </w:rPr>
        <w:t xml:space="preserve">  подпись              расшифровка подписи</w:t>
      </w:r>
    </w:p>
    <w:p w:rsidR="00AE5CF0" w:rsidRPr="009A0C0C" w:rsidRDefault="00AE5CF0" w:rsidP="00AE5CF0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AE5CF0" w:rsidRPr="009A0C0C" w:rsidRDefault="00AE5CF0" w:rsidP="00AE5CF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AE5CF0" w:rsidRPr="009A0C0C" w:rsidRDefault="00AE5CF0" w:rsidP="00AE5CF0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AE5CF0" w:rsidRPr="009A0C0C" w:rsidRDefault="00AE5CF0" w:rsidP="00AE5CF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*</w:t>
      </w:r>
      <w:r w:rsidR="00F74AF5" w:rsidRPr="009A0C0C">
        <w:rPr>
          <w:rFonts w:ascii="Liberation Serif" w:hAnsi="Liberation Serif" w:cs="Liberation Serif"/>
          <w:sz w:val="20"/>
          <w:szCs w:val="20"/>
        </w:rPr>
        <w:t>в</w:t>
      </w:r>
      <w:r w:rsidRPr="009A0C0C">
        <w:rPr>
          <w:rFonts w:ascii="Liberation Serif" w:hAnsi="Liberation Serif" w:cs="Liberation Serif"/>
          <w:sz w:val="20"/>
          <w:szCs w:val="20"/>
        </w:rPr>
        <w:t xml:space="preserve"> соответствии с Единым календарным планом на текущий календарный год </w:t>
      </w:r>
    </w:p>
    <w:p w:rsidR="00C5025C" w:rsidRPr="00AE4759" w:rsidRDefault="00C5025C" w:rsidP="00AE5CF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AE4759">
        <w:rPr>
          <w:rFonts w:ascii="Liberation Serif" w:hAnsi="Liberation Serif" w:cs="Liberation Serif"/>
          <w:sz w:val="20"/>
          <w:szCs w:val="20"/>
        </w:rPr>
        <w:t>**</w:t>
      </w:r>
      <w:r w:rsidR="00F74AF5" w:rsidRPr="00AE4759">
        <w:rPr>
          <w:rFonts w:ascii="Liberation Serif" w:hAnsi="Liberation Serif" w:cs="Liberation Serif"/>
          <w:sz w:val="20"/>
          <w:szCs w:val="20"/>
        </w:rPr>
        <w:t>в</w:t>
      </w:r>
      <w:r w:rsidRPr="00AE4759">
        <w:rPr>
          <w:rFonts w:ascii="Liberation Serif" w:hAnsi="Liberation Serif" w:cs="Liberation Serif"/>
          <w:sz w:val="20"/>
          <w:szCs w:val="20"/>
        </w:rPr>
        <w:t xml:space="preserve"> соответствии данными 1-ФК</w:t>
      </w:r>
    </w:p>
    <w:p w:rsidR="001728C7" w:rsidRPr="009A0C0C" w:rsidRDefault="00AE5CF0" w:rsidP="00AE5CF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color w:val="FF0000"/>
          <w:sz w:val="20"/>
          <w:szCs w:val="20"/>
        </w:rPr>
      </w:pPr>
      <w:r w:rsidRPr="00AE4759">
        <w:rPr>
          <w:rFonts w:ascii="Liberation Serif" w:hAnsi="Liberation Serif" w:cs="Liberation Serif"/>
          <w:sz w:val="20"/>
          <w:szCs w:val="20"/>
        </w:rPr>
        <w:t xml:space="preserve">** </w:t>
      </w:r>
      <w:r w:rsidR="00F74AF5" w:rsidRPr="00AE4759">
        <w:rPr>
          <w:rFonts w:ascii="Liberation Serif" w:hAnsi="Liberation Serif" w:cs="Liberation Serif"/>
          <w:sz w:val="20"/>
          <w:szCs w:val="20"/>
        </w:rPr>
        <w:t>к</w:t>
      </w:r>
      <w:r w:rsidRPr="00AE4759">
        <w:rPr>
          <w:rFonts w:ascii="Liberation Serif" w:hAnsi="Liberation Serif" w:cs="Liberation Serif"/>
          <w:sz w:val="20"/>
          <w:szCs w:val="20"/>
        </w:rPr>
        <w:t>опии отчетных документов прикладываются к отчетности за текущий год.</w:t>
      </w:r>
    </w:p>
    <w:p w:rsidR="00F6512B" w:rsidRPr="009A0C0C" w:rsidRDefault="00F6512B" w:rsidP="00AE5CF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p w:rsidR="006271B8" w:rsidRPr="009A0C0C" w:rsidRDefault="006271B8" w:rsidP="006271B8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b/>
          <w:u w:val="single"/>
        </w:rPr>
      </w:pPr>
      <w:r w:rsidRPr="009A0C0C">
        <w:rPr>
          <w:rFonts w:ascii="Liberation Serif" w:hAnsi="Liberation Serif" w:cs="Liberation Serif"/>
        </w:rPr>
        <w:lastRenderedPageBreak/>
        <w:t xml:space="preserve">Информация по показателям должна быть расписана по нижеуказанным формам </w:t>
      </w:r>
      <w:r w:rsidRPr="009A0C0C">
        <w:rPr>
          <w:rFonts w:ascii="Liberation Serif" w:hAnsi="Liberation Serif" w:cs="Liberation Serif"/>
        </w:rPr>
        <w:br/>
      </w:r>
      <w:r w:rsidRPr="009A0C0C">
        <w:rPr>
          <w:rFonts w:ascii="Liberation Serif" w:hAnsi="Liberation Serif" w:cs="Liberation Serif"/>
          <w:b/>
          <w:u w:val="single"/>
        </w:rPr>
        <w:t>с приложением копий подтверждающих документов, заверенных в установленном законодательстве порядке и входить в пакет документов:</w:t>
      </w:r>
    </w:p>
    <w:p w:rsidR="00EC1639" w:rsidRPr="009A0C0C" w:rsidRDefault="00EC1639" w:rsidP="006271B8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6271B8" w:rsidRPr="009A0C0C" w:rsidRDefault="006271B8" w:rsidP="006271B8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1) проведение организацией официальных спортивных и физкультурных мероприятий на территории </w:t>
      </w:r>
      <w:r w:rsidR="00CB6038" w:rsidRPr="009A0C0C">
        <w:rPr>
          <w:rFonts w:ascii="Liberation Serif" w:hAnsi="Liberation Serif" w:cs="Liberation Serif"/>
        </w:rPr>
        <w:t>муниципального</w:t>
      </w:r>
      <w:r w:rsidRPr="009A0C0C">
        <w:rPr>
          <w:rFonts w:ascii="Liberation Serif" w:hAnsi="Liberation Serif" w:cs="Liberation Serif"/>
        </w:rPr>
        <w:t xml:space="preserve"> округа Первоуральск (количество мероприятий) </w:t>
      </w:r>
    </w:p>
    <w:p w:rsidR="006271B8" w:rsidRPr="009A0C0C" w:rsidRDefault="006271B8" w:rsidP="006271B8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5633"/>
        <w:gridCol w:w="1565"/>
        <w:gridCol w:w="1554"/>
      </w:tblGrid>
      <w:tr w:rsidR="006271B8" w:rsidRPr="009A0C0C" w:rsidTr="00F845E5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  <w:lang w:val="en-US"/>
              </w:rPr>
              <w:t>№</w:t>
            </w:r>
            <w:r w:rsidRPr="009A0C0C">
              <w:rPr>
                <w:rFonts w:ascii="Liberation Serif" w:hAnsi="Liberation Serif" w:cs="Liberation Serif"/>
              </w:rPr>
              <w:t xml:space="preserve"> п/п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Наименование мероприятия (согласно положению о проведении соревнований)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9A0C0C">
              <w:rPr>
                <w:rFonts w:ascii="Liberation Serif" w:hAnsi="Liberation Serif" w:cs="Liberation Serif"/>
              </w:rPr>
              <w:t>Дата проведения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9A0C0C">
              <w:rPr>
                <w:rFonts w:ascii="Liberation Serif" w:hAnsi="Liberation Serif" w:cs="Liberation Serif"/>
              </w:rPr>
              <w:t>Количество участников</w:t>
            </w:r>
          </w:p>
        </w:tc>
      </w:tr>
      <w:tr w:rsidR="006271B8" w:rsidRPr="009A0C0C" w:rsidTr="00F845E5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</w:tr>
      <w:tr w:rsidR="006271B8" w:rsidRPr="009A0C0C" w:rsidTr="00F845E5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7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Итого: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</w:tbl>
    <w:p w:rsidR="006271B8" w:rsidRPr="009A0C0C" w:rsidRDefault="006271B8" w:rsidP="006271B8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6271B8" w:rsidRPr="009A0C0C" w:rsidRDefault="006271B8" w:rsidP="006271B8">
      <w:pPr>
        <w:ind w:firstLine="709"/>
        <w:contextualSpacing/>
        <w:jc w:val="both"/>
        <w:rPr>
          <w:rFonts w:ascii="Liberation Serif" w:hAnsi="Liberation Serif" w:cs="Liberation Serif"/>
          <w:lang w:val="x-none" w:eastAsia="x-none"/>
        </w:rPr>
      </w:pPr>
      <w:r w:rsidRPr="009A0C0C">
        <w:rPr>
          <w:rFonts w:ascii="Liberation Serif" w:hAnsi="Liberation Serif" w:cs="Liberation Serif"/>
          <w:lang w:val="x-none" w:eastAsia="x-none"/>
        </w:rPr>
        <w:t>2) количество человек, занимающихся видом спорта</w:t>
      </w:r>
    </w:p>
    <w:p w:rsidR="006271B8" w:rsidRPr="009A0C0C" w:rsidRDefault="006271B8" w:rsidP="006271B8">
      <w:pPr>
        <w:ind w:firstLine="709"/>
        <w:contextualSpacing/>
        <w:jc w:val="both"/>
        <w:rPr>
          <w:rFonts w:ascii="Liberation Serif" w:hAnsi="Liberation Serif" w:cs="Liberation Serif"/>
          <w:lang w:val="x-none" w:eastAsia="x-non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60"/>
        <w:gridCol w:w="1980"/>
        <w:gridCol w:w="2097"/>
        <w:gridCol w:w="1393"/>
        <w:gridCol w:w="1159"/>
      </w:tblGrid>
      <w:tr w:rsidR="006271B8" w:rsidRPr="009A0C0C" w:rsidTr="00F845E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1B8" w:rsidRPr="009A0C0C" w:rsidRDefault="006271B8" w:rsidP="006271B8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-108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ФИО тренера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-81" w:firstLine="18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Основное место работы тренера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-34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Место проведения занятий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-116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Количество человек, занимающихся видом спорта</w:t>
            </w:r>
          </w:p>
        </w:tc>
      </w:tr>
      <w:tr w:rsidR="006271B8" w:rsidRPr="009A0C0C" w:rsidTr="00F845E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из них до 18 лет</w:t>
            </w:r>
          </w:p>
        </w:tc>
      </w:tr>
      <w:tr w:rsidR="006271B8" w:rsidRPr="009A0C0C" w:rsidTr="00F845E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6271B8" w:rsidRPr="009A0C0C" w:rsidTr="00F845E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right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1B8" w:rsidRPr="009A0C0C" w:rsidRDefault="006271B8" w:rsidP="006271B8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6271B8" w:rsidRPr="009A0C0C" w:rsidRDefault="006271B8" w:rsidP="006271B8">
      <w:pPr>
        <w:ind w:firstLine="709"/>
        <w:contextualSpacing/>
        <w:jc w:val="both"/>
        <w:rPr>
          <w:rFonts w:ascii="Liberation Serif" w:hAnsi="Liberation Serif" w:cs="Liberation Serif"/>
          <w:lang w:val="x-none" w:eastAsia="x-none"/>
        </w:rPr>
      </w:pPr>
    </w:p>
    <w:p w:rsidR="00CD5060" w:rsidRPr="009A0C0C" w:rsidRDefault="00CD5060" w:rsidP="00C64809">
      <w:pPr>
        <w:ind w:firstLine="709"/>
        <w:contextualSpacing/>
        <w:jc w:val="both"/>
        <w:rPr>
          <w:rFonts w:ascii="Liberation Serif" w:hAnsi="Liberation Serif" w:cs="Liberation Serif"/>
          <w:sz w:val="10"/>
          <w:szCs w:val="10"/>
        </w:rPr>
      </w:pPr>
    </w:p>
    <w:p w:rsidR="009B15BA" w:rsidRPr="009A0C0C" w:rsidRDefault="009B15BA" w:rsidP="009B15BA">
      <w:pPr>
        <w:jc w:val="both"/>
        <w:rPr>
          <w:rFonts w:ascii="Liberation Serif" w:hAnsi="Liberation Serif" w:cs="Liberation Serif"/>
          <w:sz w:val="10"/>
          <w:szCs w:val="10"/>
        </w:rPr>
      </w:pPr>
    </w:p>
    <w:p w:rsidR="003A618C" w:rsidRPr="009A0C0C" w:rsidRDefault="003A618C" w:rsidP="003A618C">
      <w:pPr>
        <w:jc w:val="both"/>
        <w:rPr>
          <w:rFonts w:ascii="Liberation Serif" w:hAnsi="Liberation Serif" w:cs="Liberation Serif"/>
          <w:sz w:val="10"/>
          <w:szCs w:val="10"/>
        </w:rPr>
      </w:pPr>
    </w:p>
    <w:p w:rsidR="003A618C" w:rsidRPr="009A0C0C" w:rsidRDefault="003A618C" w:rsidP="003A618C">
      <w:pPr>
        <w:jc w:val="both"/>
        <w:rPr>
          <w:rFonts w:ascii="Liberation Serif" w:hAnsi="Liberation Serif" w:cs="Liberation Serif"/>
          <w:sz w:val="10"/>
          <w:szCs w:val="10"/>
        </w:rPr>
      </w:pPr>
    </w:p>
    <w:p w:rsidR="003A618C" w:rsidRPr="009A0C0C" w:rsidRDefault="003A618C" w:rsidP="003A618C">
      <w:pPr>
        <w:pStyle w:val="ConsPlusNormal"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                                                                                          </w:t>
      </w:r>
    </w:p>
    <w:p w:rsidR="003A618C" w:rsidRPr="009A0C0C" w:rsidRDefault="003A618C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3A618C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3A618C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3A618C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pPr w:leftFromText="180" w:rightFromText="180" w:vertAnchor="page" w:horzAnchor="margin" w:tblpXSpec="right" w:tblpY="1201"/>
        <w:tblW w:w="4786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</w:tblGrid>
      <w:tr w:rsidR="00F74AF5" w:rsidRPr="009A0C0C" w:rsidTr="005C79F5">
        <w:trPr>
          <w:trHeight w:val="445"/>
        </w:trPr>
        <w:tc>
          <w:tcPr>
            <w:tcW w:w="4786" w:type="dxa"/>
            <w:hideMark/>
          </w:tcPr>
          <w:p w:rsidR="00F6512B" w:rsidRPr="009A0C0C" w:rsidRDefault="00F6512B" w:rsidP="00423600">
            <w:pPr>
              <w:ind w:left="426"/>
              <w:jc w:val="both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lastRenderedPageBreak/>
              <w:br w:type="page"/>
            </w:r>
            <w:r w:rsidRPr="009A0C0C">
              <w:rPr>
                <w:rFonts w:ascii="Liberation Serif" w:hAnsi="Liberation Serif" w:cs="Liberation Serif"/>
              </w:rPr>
              <w:br w:type="page"/>
            </w:r>
          </w:p>
          <w:p w:rsidR="00F6512B" w:rsidRPr="009A0C0C" w:rsidRDefault="005C79F5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  </w:t>
            </w:r>
            <w:r w:rsidR="00F6512B" w:rsidRPr="009A0C0C">
              <w:rPr>
                <w:rFonts w:ascii="Liberation Serif" w:hAnsi="Liberation Serif" w:cs="Liberation Serif"/>
              </w:rPr>
              <w:t>Приложение 8</w:t>
            </w:r>
          </w:p>
          <w:p w:rsidR="00F6512B" w:rsidRPr="009A0C0C" w:rsidRDefault="005C79F5" w:rsidP="005C79F5">
            <w:pPr>
              <w:ind w:left="142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Порядку предоставления и </w:t>
            </w:r>
            <w:r w:rsidR="00F6512B" w:rsidRPr="009A0C0C">
              <w:rPr>
                <w:rFonts w:ascii="Liberation Serif" w:hAnsi="Liberation Serif" w:cs="Liberation Serif"/>
              </w:rPr>
              <w:t>расходования субсидий из бюджета</w:t>
            </w:r>
            <w:r w:rsidR="00CB6038" w:rsidRPr="009A0C0C">
              <w:rPr>
                <w:rFonts w:ascii="Liberation Serif" w:hAnsi="Liberation Serif"/>
              </w:rPr>
              <w:t xml:space="preserve"> </w:t>
            </w:r>
            <w:proofErr w:type="gramStart"/>
            <w:r w:rsidR="00CB6038" w:rsidRPr="009A0C0C">
              <w:rPr>
                <w:rFonts w:ascii="Liberation Serif" w:hAnsi="Liberation Serif" w:cs="Liberation Serif"/>
              </w:rPr>
              <w:t xml:space="preserve">муниципального </w:t>
            </w:r>
            <w:r w:rsidR="00F6512B" w:rsidRPr="009A0C0C">
              <w:rPr>
                <w:rFonts w:ascii="Liberation Serif" w:hAnsi="Liberation Serif" w:cs="Liberation Serif"/>
              </w:rPr>
              <w:t xml:space="preserve"> округа</w:t>
            </w:r>
            <w:proofErr w:type="gramEnd"/>
            <w:r w:rsidR="00F6512B" w:rsidRPr="009A0C0C">
              <w:rPr>
                <w:rFonts w:ascii="Liberation Serif" w:hAnsi="Liberation Serif" w:cs="Liberation Serif"/>
              </w:rPr>
              <w:t xml:space="preserve"> Первоуральск на поддержку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F6512B" w:rsidRPr="009A0C0C" w:rsidRDefault="00F6512B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3A618C" w:rsidP="003A618C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7929DD" w:rsidRPr="009A0C0C" w:rsidRDefault="007929DD" w:rsidP="002C705A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2C705A" w:rsidRPr="009A0C0C" w:rsidRDefault="002C705A" w:rsidP="002C705A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885D41" w:rsidRPr="009A0C0C" w:rsidRDefault="00885D41" w:rsidP="002C705A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1D4CF0" w:rsidRPr="009A0C0C" w:rsidRDefault="001D4CF0" w:rsidP="002C705A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1D4CF0" w:rsidRPr="009A0C0C" w:rsidRDefault="001D4CF0" w:rsidP="002C705A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BD6511" w:rsidRPr="009A0C0C" w:rsidRDefault="00BD6511" w:rsidP="003A618C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3A618C" w:rsidRPr="009A0C0C" w:rsidRDefault="003A618C" w:rsidP="003A618C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A0C0C">
        <w:rPr>
          <w:rFonts w:ascii="Liberation Serif" w:hAnsi="Liberation Serif" w:cs="Liberation Serif"/>
          <w:b/>
          <w:sz w:val="24"/>
          <w:szCs w:val="24"/>
        </w:rPr>
        <w:t>СОГЛАШЕНИЕ</w:t>
      </w:r>
    </w:p>
    <w:p w:rsidR="003A618C" w:rsidRPr="009A0C0C" w:rsidRDefault="003A618C" w:rsidP="003A618C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A0C0C">
        <w:rPr>
          <w:rFonts w:ascii="Liberation Serif" w:hAnsi="Liberation Serif" w:cs="Liberation Serif"/>
          <w:b/>
          <w:sz w:val="24"/>
          <w:szCs w:val="24"/>
        </w:rPr>
        <w:t xml:space="preserve">о предоставлении субсидии из бюджета </w:t>
      </w:r>
      <w:r w:rsidR="00CB6038" w:rsidRPr="009A0C0C">
        <w:rPr>
          <w:rFonts w:ascii="Liberation Serif" w:hAnsi="Liberation Serif" w:cs="Liberation Serif"/>
          <w:b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b/>
          <w:sz w:val="24"/>
          <w:szCs w:val="24"/>
        </w:rPr>
        <w:t xml:space="preserve"> округа Первоуральск </w:t>
      </w:r>
    </w:p>
    <w:p w:rsidR="003A618C" w:rsidRPr="009A0C0C" w:rsidRDefault="003A618C" w:rsidP="006F0ACD">
      <w:pPr>
        <w:pStyle w:val="ConsPlusNonformat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A0C0C">
        <w:rPr>
          <w:rFonts w:ascii="Liberation Serif" w:hAnsi="Liberation Serif" w:cs="Liberation Serif"/>
          <w:b/>
          <w:sz w:val="24"/>
          <w:szCs w:val="24"/>
        </w:rPr>
        <w:t xml:space="preserve">на поддержку </w:t>
      </w:r>
      <w:r w:rsidR="006F0ACD" w:rsidRPr="009A0C0C">
        <w:rPr>
          <w:rFonts w:ascii="Liberation Serif" w:hAnsi="Liberation Serif" w:cs="Liberation Serif"/>
          <w:b/>
          <w:sz w:val="24"/>
          <w:szCs w:val="24"/>
        </w:rPr>
        <w:t>некоммерческих</w:t>
      </w:r>
      <w:r w:rsidR="006F0ACD" w:rsidRPr="009A0C0C">
        <w:rPr>
          <w:rFonts w:ascii="Liberation Serif" w:hAnsi="Liberation Serif" w:cs="Liberation Serif"/>
          <w:b/>
          <w:sz w:val="28"/>
          <w:szCs w:val="24"/>
        </w:rPr>
        <w:t xml:space="preserve"> </w:t>
      </w:r>
      <w:r w:rsidR="006F0ACD" w:rsidRPr="009A0C0C">
        <w:rPr>
          <w:rFonts w:ascii="Liberation Serif" w:hAnsi="Liberation Serif" w:cs="Liberation Serif"/>
          <w:b/>
          <w:sz w:val="24"/>
          <w:szCs w:val="24"/>
        </w:rPr>
        <w:t>организаций, осуществляющих деятельность в сфере физической культуры и спорта</w:t>
      </w:r>
    </w:p>
    <w:p w:rsidR="003A618C" w:rsidRPr="009A0C0C" w:rsidRDefault="003A618C" w:rsidP="003A618C">
      <w:pPr>
        <w:pStyle w:val="ConsPlusNonformat"/>
        <w:jc w:val="center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3A618C" w:rsidP="003A618C">
      <w:pPr>
        <w:pStyle w:val="ConsPlusNonformat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г. Первоуральск                                                             </w:t>
      </w:r>
      <w:r w:rsidRPr="009A0C0C">
        <w:rPr>
          <w:rFonts w:ascii="Liberation Serif" w:hAnsi="Liberation Serif" w:cs="Liberation Serif"/>
          <w:sz w:val="24"/>
          <w:szCs w:val="24"/>
        </w:rPr>
        <w:tab/>
      </w:r>
      <w:r w:rsidRPr="009A0C0C">
        <w:rPr>
          <w:rFonts w:ascii="Liberation Serif" w:hAnsi="Liberation Serif" w:cs="Liberation Serif"/>
          <w:sz w:val="24"/>
          <w:szCs w:val="24"/>
        </w:rPr>
        <w:tab/>
        <w:t xml:space="preserve">    "____" _________ 20__ г.</w:t>
      </w:r>
    </w:p>
    <w:p w:rsidR="003A618C" w:rsidRPr="009A0C0C" w:rsidRDefault="003A618C" w:rsidP="003A618C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:rsidR="007929DD" w:rsidRPr="009A0C0C" w:rsidRDefault="007929DD" w:rsidP="003A618C">
      <w:pPr>
        <w:pStyle w:val="ConsPlusNonformat"/>
        <w:jc w:val="both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3A618C" w:rsidP="003A618C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 w:rsidR="00CB6038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Первоуральск, именуемая в дальнейшем </w:t>
      </w:r>
      <w:r w:rsidR="00D37EF8" w:rsidRPr="009A0C0C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 w:rsidR="00CB6038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="00D37EF8"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, в лице Главы </w:t>
      </w:r>
      <w:r w:rsidR="004C3A4F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_________________</w:t>
      </w:r>
      <w:r w:rsidR="00BA764E" w:rsidRPr="009A0C0C">
        <w:rPr>
          <w:rFonts w:ascii="Liberation Serif" w:hAnsi="Liberation Serif" w:cs="Liberation Serif"/>
          <w:sz w:val="24"/>
          <w:szCs w:val="24"/>
        </w:rPr>
        <w:t>____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_, действующего на основании </w:t>
      </w:r>
      <w:hyperlink r:id="rId14" w:history="1">
        <w:r w:rsidRPr="009A0C0C">
          <w:rPr>
            <w:rFonts w:ascii="Liberation Serif" w:hAnsi="Liberation Serif" w:cs="Liberation Serif"/>
            <w:sz w:val="24"/>
            <w:szCs w:val="24"/>
          </w:rPr>
          <w:t>Устава</w:t>
        </w:r>
      </w:hyperlink>
      <w:r w:rsidRPr="009A0C0C">
        <w:rPr>
          <w:rFonts w:ascii="Liberation Serif" w:hAnsi="Liberation Serif" w:cs="Liberation Serif"/>
          <w:sz w:val="24"/>
          <w:szCs w:val="24"/>
        </w:rPr>
        <w:t xml:space="preserve"> </w:t>
      </w:r>
      <w:r w:rsidR="004C3A4F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Первоуральск, с одной стор</w:t>
      </w:r>
      <w:r w:rsidR="00BA764E" w:rsidRPr="009A0C0C">
        <w:rPr>
          <w:rFonts w:ascii="Liberation Serif" w:hAnsi="Liberation Serif" w:cs="Liberation Serif"/>
          <w:sz w:val="24"/>
          <w:szCs w:val="24"/>
        </w:rPr>
        <w:t>оны и _______________________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_ </w:t>
      </w:r>
      <w:r w:rsidR="00BA764E" w:rsidRPr="009A0C0C">
        <w:rPr>
          <w:rFonts w:ascii="Liberation Serif" w:hAnsi="Liberation Serif" w:cs="Liberation Serif"/>
          <w:sz w:val="24"/>
          <w:szCs w:val="24"/>
        </w:rPr>
        <w:t>в лице ___________</w:t>
      </w:r>
      <w:r w:rsidRPr="009A0C0C">
        <w:rPr>
          <w:rFonts w:ascii="Liberation Serif" w:hAnsi="Liberation Serif" w:cs="Liberation Serif"/>
          <w:sz w:val="24"/>
          <w:szCs w:val="24"/>
        </w:rPr>
        <w:t>_________, действующего на основании ___________</w:t>
      </w:r>
      <w:r w:rsidR="00BA764E" w:rsidRPr="009A0C0C">
        <w:rPr>
          <w:rFonts w:ascii="Liberation Serif" w:hAnsi="Liberation Serif" w:cs="Liberation Serif"/>
          <w:sz w:val="24"/>
          <w:szCs w:val="24"/>
        </w:rPr>
        <w:t>_____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, именуемое в дальнейшем «Получатель», с другой стороны, далее именуемые «Стороны», в соответствии с Бюджетным кодексом Российской Федерации, решением Первоуральской городской Думы от _____ 20__ года № __ «О бюджете </w:t>
      </w:r>
      <w:r w:rsidR="004C3A4F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на 20__ год и плановый период 20__ и 20__», </w:t>
      </w:r>
      <w:r w:rsidR="009444AD" w:rsidRPr="009A0C0C">
        <w:rPr>
          <w:rFonts w:ascii="Liberation Serif" w:hAnsi="Liberation Serif" w:cs="Liberation Serif"/>
          <w:sz w:val="24"/>
          <w:szCs w:val="24"/>
        </w:rPr>
        <w:t>муниципальной программой «Развит</w:t>
      </w:r>
      <w:r w:rsidR="001D051B" w:rsidRPr="009A0C0C">
        <w:rPr>
          <w:rFonts w:ascii="Liberation Serif" w:hAnsi="Liberation Serif" w:cs="Liberation Serif"/>
          <w:sz w:val="24"/>
          <w:szCs w:val="24"/>
        </w:rPr>
        <w:t>ие физической культуры и спорта</w:t>
      </w:r>
      <w:r w:rsidR="009444AD" w:rsidRPr="009A0C0C">
        <w:rPr>
          <w:rFonts w:ascii="Liberation Serif" w:hAnsi="Liberation Serif" w:cs="Liberation Serif"/>
          <w:sz w:val="24"/>
          <w:szCs w:val="24"/>
        </w:rPr>
        <w:t xml:space="preserve"> на территории </w:t>
      </w:r>
      <w:r w:rsidR="0044119B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="000B14CA"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на 20__ - 20__</w:t>
      </w:r>
      <w:r w:rsidR="009444AD" w:rsidRPr="009A0C0C">
        <w:rPr>
          <w:rFonts w:ascii="Liberation Serif" w:hAnsi="Liberation Serif" w:cs="Liberation Serif"/>
          <w:sz w:val="24"/>
          <w:szCs w:val="24"/>
        </w:rPr>
        <w:t xml:space="preserve"> годы», утвержденной постановлением Администрации </w:t>
      </w:r>
      <w:r w:rsidR="0044119B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="009444AD"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от </w:t>
      </w:r>
      <w:r w:rsidR="000B14CA" w:rsidRPr="009A0C0C">
        <w:rPr>
          <w:rFonts w:ascii="Liberation Serif" w:hAnsi="Liberation Serif" w:cs="Liberation Serif"/>
          <w:sz w:val="24"/>
          <w:szCs w:val="24"/>
        </w:rPr>
        <w:t>__________</w:t>
      </w:r>
      <w:r w:rsidR="009444AD" w:rsidRPr="009A0C0C">
        <w:rPr>
          <w:rFonts w:ascii="Liberation Serif" w:hAnsi="Liberation Serif" w:cs="Liberation Serif"/>
          <w:sz w:val="24"/>
          <w:szCs w:val="24"/>
        </w:rPr>
        <w:t xml:space="preserve"> 20</w:t>
      </w:r>
      <w:r w:rsidR="000B14CA" w:rsidRPr="009A0C0C">
        <w:rPr>
          <w:rFonts w:ascii="Liberation Serif" w:hAnsi="Liberation Serif" w:cs="Liberation Serif"/>
          <w:sz w:val="24"/>
          <w:szCs w:val="24"/>
        </w:rPr>
        <w:t>__</w:t>
      </w:r>
      <w:r w:rsidR="009444AD" w:rsidRPr="009A0C0C">
        <w:rPr>
          <w:rFonts w:ascii="Liberation Serif" w:hAnsi="Liberation Serif" w:cs="Liberation Serif"/>
          <w:sz w:val="24"/>
          <w:szCs w:val="24"/>
        </w:rPr>
        <w:t xml:space="preserve"> года № </w:t>
      </w:r>
      <w:r w:rsidR="000B14CA" w:rsidRPr="009A0C0C">
        <w:rPr>
          <w:rFonts w:ascii="Liberation Serif" w:hAnsi="Liberation Serif" w:cs="Liberation Serif"/>
          <w:sz w:val="24"/>
          <w:szCs w:val="24"/>
        </w:rPr>
        <w:t>____</w:t>
      </w:r>
      <w:r w:rsidR="009444AD" w:rsidRPr="009A0C0C">
        <w:rPr>
          <w:rFonts w:ascii="Liberation Serif" w:hAnsi="Liberation Serif" w:cs="Liberation Serif"/>
          <w:sz w:val="24"/>
          <w:szCs w:val="24"/>
        </w:rPr>
        <w:t xml:space="preserve">, 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постановлением Администрации </w:t>
      </w:r>
      <w:r w:rsidR="004C3A4F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от _____</w:t>
      </w:r>
      <w:r w:rsidR="002C705A" w:rsidRPr="009A0C0C">
        <w:rPr>
          <w:rFonts w:ascii="Liberation Serif" w:hAnsi="Liberation Serif" w:cs="Liberation Serif"/>
          <w:sz w:val="24"/>
          <w:szCs w:val="24"/>
        </w:rPr>
        <w:t>___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20__ года № __ «Об утверждении Порядка предоставления </w:t>
      </w:r>
      <w:r w:rsidR="00F845E5" w:rsidRPr="009A0C0C">
        <w:rPr>
          <w:rFonts w:ascii="Liberation Serif" w:hAnsi="Liberation Serif" w:cs="Liberation Serif"/>
          <w:sz w:val="24"/>
          <w:szCs w:val="24"/>
        </w:rPr>
        <w:t xml:space="preserve">и расходования 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субсидий из бюджета </w:t>
      </w:r>
      <w:r w:rsidR="004C3A4F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на поддержку</w:t>
      </w:r>
      <w:r w:rsidR="00470125" w:rsidRPr="009A0C0C">
        <w:rPr>
          <w:rFonts w:ascii="Liberation Serif" w:hAnsi="Liberation Serif" w:cs="Liberation Serif"/>
        </w:rPr>
        <w:t xml:space="preserve"> </w:t>
      </w:r>
      <w:r w:rsidR="00470125" w:rsidRPr="009A0C0C">
        <w:rPr>
          <w:rFonts w:ascii="Liberation Serif" w:hAnsi="Liberation Serif" w:cs="Liberation Serif"/>
          <w:sz w:val="24"/>
          <w:szCs w:val="24"/>
        </w:rPr>
        <w:t>некоммерческих организаций, осуществляющих деятельность в сфере физической культуры и спорта</w:t>
      </w:r>
      <w:r w:rsidR="00F845E5" w:rsidRPr="009A0C0C">
        <w:rPr>
          <w:rFonts w:ascii="Liberation Serif" w:hAnsi="Liberation Serif" w:cs="Liberation Serif"/>
          <w:sz w:val="24"/>
          <w:szCs w:val="24"/>
        </w:rPr>
        <w:t xml:space="preserve"> на территории </w:t>
      </w:r>
      <w:r w:rsidR="004C3A4F" w:rsidRPr="009A0C0C">
        <w:rPr>
          <w:rFonts w:ascii="Liberation Serif" w:hAnsi="Liberation Serif" w:cs="Liberation Serif"/>
          <w:sz w:val="24"/>
          <w:szCs w:val="24"/>
        </w:rPr>
        <w:t xml:space="preserve">муниципального </w:t>
      </w:r>
      <w:r w:rsidR="00F845E5" w:rsidRPr="009A0C0C">
        <w:rPr>
          <w:rFonts w:ascii="Liberation Serif" w:hAnsi="Liberation Serif" w:cs="Liberation Serif"/>
          <w:sz w:val="24"/>
          <w:szCs w:val="24"/>
        </w:rPr>
        <w:t>округа Первоуральск</w:t>
      </w:r>
      <w:r w:rsidRPr="009A0C0C">
        <w:rPr>
          <w:rFonts w:ascii="Liberation Serif" w:hAnsi="Liberation Serif" w:cs="Liberation Serif"/>
          <w:sz w:val="24"/>
          <w:szCs w:val="24"/>
        </w:rPr>
        <w:t>» (далее – Порядок) заключили настоящее Соглашение о нижеследующем:</w:t>
      </w:r>
    </w:p>
    <w:p w:rsidR="003A618C" w:rsidRPr="009A0C0C" w:rsidRDefault="003A618C" w:rsidP="003A618C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3A618C" w:rsidP="007F659F">
      <w:pPr>
        <w:pStyle w:val="ConsPlusNormal"/>
        <w:numPr>
          <w:ilvl w:val="0"/>
          <w:numId w:val="9"/>
        </w:numPr>
        <w:jc w:val="center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Предмет соглашения</w:t>
      </w:r>
    </w:p>
    <w:p w:rsidR="003A618C" w:rsidRPr="009A0C0C" w:rsidRDefault="003A618C" w:rsidP="003A618C">
      <w:pPr>
        <w:pStyle w:val="ConsPlusNormal"/>
        <w:ind w:firstLine="709"/>
        <w:contextualSpacing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3A618C" w:rsidP="003A618C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1. Предметом настоящего Соглашения является предоставление субсидии из бюджета </w:t>
      </w:r>
      <w:r w:rsidR="0071710F" w:rsidRPr="009A0C0C">
        <w:rPr>
          <w:rFonts w:ascii="Liberation Serif" w:hAnsi="Liberation Serif" w:cs="Liberation Serif"/>
        </w:rPr>
        <w:t>муниципального</w:t>
      </w:r>
      <w:r w:rsidRPr="009A0C0C">
        <w:rPr>
          <w:rFonts w:ascii="Liberation Serif" w:hAnsi="Liberation Serif" w:cs="Liberation Serif"/>
        </w:rPr>
        <w:t xml:space="preserve"> округа Первоуральск на </w:t>
      </w:r>
      <w:r w:rsidR="00FD1F3F" w:rsidRPr="00BD4A28">
        <w:rPr>
          <w:rFonts w:ascii="Liberation Serif" w:hAnsi="Liberation Serif" w:cs="Liberation Serif"/>
        </w:rPr>
        <w:t>финансовое обеспечение затрат</w:t>
      </w:r>
      <w:r w:rsidRPr="00BD4A28">
        <w:rPr>
          <w:rFonts w:ascii="Liberation Serif" w:hAnsi="Liberation Serif" w:cs="Liberation Serif"/>
        </w:rPr>
        <w:t xml:space="preserve"> </w:t>
      </w:r>
      <w:r w:rsidRPr="009A0C0C">
        <w:rPr>
          <w:rFonts w:ascii="Liberation Serif" w:hAnsi="Liberation Serif" w:cs="Liberation Serif"/>
        </w:rPr>
        <w:t xml:space="preserve">________________________ (далее – субсидия), осуществляющие свою деятельность на территории </w:t>
      </w:r>
      <w:r w:rsidR="0071710F" w:rsidRPr="009A0C0C">
        <w:rPr>
          <w:rFonts w:ascii="Liberation Serif" w:hAnsi="Liberation Serif" w:cs="Liberation Serif"/>
        </w:rPr>
        <w:t>муниципального</w:t>
      </w:r>
      <w:r w:rsidRPr="009A0C0C">
        <w:rPr>
          <w:rFonts w:ascii="Liberation Serif" w:hAnsi="Liberation Serif" w:cs="Liberation Serif"/>
        </w:rPr>
        <w:t xml:space="preserve"> округа Первоуральск.</w:t>
      </w:r>
    </w:p>
    <w:p w:rsidR="00D37EF8" w:rsidRPr="009A0C0C" w:rsidRDefault="003A618C" w:rsidP="00D37EF8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2. </w:t>
      </w:r>
      <w:r w:rsidR="00D37EF8" w:rsidRPr="009A0C0C">
        <w:rPr>
          <w:rFonts w:ascii="Liberation Serif" w:hAnsi="Liberation Serif" w:cs="Liberation Serif"/>
        </w:rPr>
        <w:t>Субсидия предоставляется Главным распорядителем бюджетных средств, до которого в соответствии с бюджетным законодательством РФ как до получателя бюджетных средств доведены лимиты бюджетных обязательств на предоставление субсидии на соответствующий финансовый год и плановый период.</w:t>
      </w:r>
    </w:p>
    <w:p w:rsidR="00D37EF8" w:rsidRPr="009A0C0C" w:rsidRDefault="00D37EF8" w:rsidP="00D37EF8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Главным распорядителем бюджетных средств является Администрация </w:t>
      </w:r>
      <w:r w:rsidR="0071710F" w:rsidRPr="009A0C0C">
        <w:rPr>
          <w:rFonts w:ascii="Liberation Serif" w:hAnsi="Liberation Serif" w:cs="Liberation Serif"/>
        </w:rPr>
        <w:t xml:space="preserve">муниципального </w:t>
      </w:r>
      <w:r w:rsidRPr="009A0C0C">
        <w:rPr>
          <w:rFonts w:ascii="Liberation Serif" w:hAnsi="Liberation Serif" w:cs="Liberation Serif"/>
        </w:rPr>
        <w:t xml:space="preserve">округа Первоуральск (далее Администрация </w:t>
      </w:r>
      <w:r w:rsidR="0071710F" w:rsidRPr="009A0C0C">
        <w:rPr>
          <w:rFonts w:ascii="Liberation Serif" w:hAnsi="Liberation Serif" w:cs="Liberation Serif"/>
        </w:rPr>
        <w:t>муниципального</w:t>
      </w:r>
      <w:r w:rsidRPr="009A0C0C">
        <w:rPr>
          <w:rFonts w:ascii="Liberation Serif" w:hAnsi="Liberation Serif" w:cs="Liberation Serif"/>
        </w:rPr>
        <w:t xml:space="preserve"> округа Первоуральск). </w:t>
      </w:r>
    </w:p>
    <w:p w:rsidR="0056624F" w:rsidRPr="009A0C0C" w:rsidRDefault="00D37EF8" w:rsidP="00D43971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Код Главного распорядителя бюджетных средств 901 «Администрация </w:t>
      </w:r>
      <w:r w:rsidR="0071710F" w:rsidRPr="009A0C0C">
        <w:rPr>
          <w:rFonts w:ascii="Liberation Serif" w:hAnsi="Liberation Serif" w:cs="Liberation Serif"/>
        </w:rPr>
        <w:t xml:space="preserve">муниципального </w:t>
      </w:r>
      <w:r w:rsidRPr="009A0C0C">
        <w:rPr>
          <w:rFonts w:ascii="Liberation Serif" w:hAnsi="Liberation Serif" w:cs="Liberation Serif"/>
        </w:rPr>
        <w:t>округа Первоуральск»</w:t>
      </w:r>
      <w:r w:rsidR="003A618C" w:rsidRPr="009A0C0C">
        <w:rPr>
          <w:rFonts w:ascii="Liberation Serif" w:hAnsi="Liberation Serif" w:cs="Liberation Serif"/>
        </w:rPr>
        <w:t>, раздел 1100 «Физическая культура и спорт», подраздел 1102 «Массовый спорт», вид расходов 632.</w:t>
      </w:r>
    </w:p>
    <w:p w:rsidR="001D4CF0" w:rsidRPr="009A0C0C" w:rsidRDefault="001D4CF0" w:rsidP="003A618C">
      <w:pPr>
        <w:contextualSpacing/>
        <w:jc w:val="center"/>
        <w:rPr>
          <w:rFonts w:ascii="Liberation Serif" w:hAnsi="Liberation Serif" w:cs="Liberation Serif"/>
        </w:rPr>
      </w:pPr>
    </w:p>
    <w:p w:rsidR="00886E36" w:rsidRPr="009A0C0C" w:rsidRDefault="00886E36" w:rsidP="003A618C">
      <w:pPr>
        <w:contextualSpacing/>
        <w:jc w:val="center"/>
        <w:rPr>
          <w:rFonts w:ascii="Liberation Serif" w:hAnsi="Liberation Serif" w:cs="Liberation Serif"/>
        </w:rPr>
      </w:pPr>
    </w:p>
    <w:p w:rsidR="009F0FC4" w:rsidRPr="009A0C0C" w:rsidRDefault="009F0FC4" w:rsidP="003A618C">
      <w:pPr>
        <w:contextualSpacing/>
        <w:jc w:val="center"/>
        <w:rPr>
          <w:rFonts w:ascii="Liberation Serif" w:hAnsi="Liberation Serif" w:cs="Liberation Serif"/>
        </w:rPr>
      </w:pPr>
    </w:p>
    <w:p w:rsidR="009F0FC4" w:rsidRPr="009A0C0C" w:rsidRDefault="009F0FC4" w:rsidP="003A618C">
      <w:pPr>
        <w:contextualSpacing/>
        <w:jc w:val="center"/>
        <w:rPr>
          <w:rFonts w:ascii="Liberation Serif" w:hAnsi="Liberation Serif" w:cs="Liberation Serif"/>
        </w:rPr>
      </w:pPr>
    </w:p>
    <w:p w:rsidR="003A618C" w:rsidRPr="009A0C0C" w:rsidRDefault="003A618C" w:rsidP="007F659F">
      <w:pPr>
        <w:numPr>
          <w:ilvl w:val="0"/>
          <w:numId w:val="9"/>
        </w:numPr>
        <w:ind w:left="0" w:firstLine="0"/>
        <w:contextualSpacing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Размер субсидии</w:t>
      </w:r>
    </w:p>
    <w:p w:rsidR="003A618C" w:rsidRPr="009A0C0C" w:rsidRDefault="003A618C" w:rsidP="003A618C">
      <w:pPr>
        <w:contextualSpacing/>
        <w:jc w:val="center"/>
        <w:rPr>
          <w:rFonts w:ascii="Liberation Serif" w:hAnsi="Liberation Serif" w:cs="Liberation Serif"/>
        </w:rPr>
      </w:pPr>
    </w:p>
    <w:p w:rsidR="003A618C" w:rsidRPr="009A0C0C" w:rsidRDefault="003A618C" w:rsidP="002C705A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3. Размер Субсидии, предоставляемой из бюджета </w:t>
      </w:r>
      <w:r w:rsidR="00CE5E86" w:rsidRPr="009A0C0C">
        <w:rPr>
          <w:rFonts w:ascii="Liberation Serif" w:hAnsi="Liberation Serif" w:cs="Liberation Serif"/>
        </w:rPr>
        <w:t>муниципального</w:t>
      </w:r>
      <w:r w:rsidRPr="009A0C0C">
        <w:rPr>
          <w:rFonts w:ascii="Liberation Serif" w:hAnsi="Liberation Serif" w:cs="Liberation Serif"/>
        </w:rPr>
        <w:t xml:space="preserve"> округа Первоуральск в соответствии с настоящим Соглашением, составляет:</w:t>
      </w:r>
    </w:p>
    <w:p w:rsidR="003A618C" w:rsidRPr="00644C22" w:rsidRDefault="003A618C" w:rsidP="002C705A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644C22">
        <w:rPr>
          <w:rFonts w:ascii="Liberation Serif" w:hAnsi="Liberation Serif" w:cs="Liberation Serif"/>
        </w:rPr>
        <w:t>в 20 __ году ______ (___________________) рублей.</w:t>
      </w:r>
    </w:p>
    <w:p w:rsidR="00E72B27" w:rsidRPr="009A0C0C" w:rsidRDefault="00E72B27" w:rsidP="002C705A">
      <w:pPr>
        <w:ind w:firstLine="709"/>
        <w:contextualSpacing/>
        <w:jc w:val="both"/>
        <w:rPr>
          <w:rFonts w:ascii="Liberation Serif" w:hAnsi="Liberation Serif" w:cs="Liberation Serif"/>
        </w:rPr>
      </w:pPr>
      <w:r w:rsidRPr="00644C22">
        <w:rPr>
          <w:rFonts w:ascii="Liberation Serif" w:hAnsi="Liberation Serif" w:cs="Liberation Serif"/>
        </w:rPr>
        <w:t xml:space="preserve">Размер субсидии, предоставляемый из бюджета муниципального округа Первоуральск, утвержден постановлением Администрации муниципального округа Первоуральск от ___________ № ______ «Об утверждении списка получателей субсидии из бюджета муниципального округа Первоуральск на поддержку некоммерческих организаций, осуществляющих деятельность в сфере физической культуры и </w:t>
      </w:r>
      <w:proofErr w:type="gramStart"/>
      <w:r w:rsidRPr="00644C22">
        <w:rPr>
          <w:rFonts w:ascii="Liberation Serif" w:hAnsi="Liberation Serif" w:cs="Liberation Serif"/>
        </w:rPr>
        <w:t>спорта</w:t>
      </w:r>
      <w:proofErr w:type="gramEnd"/>
      <w:r w:rsidRPr="00644C22">
        <w:rPr>
          <w:rFonts w:ascii="Liberation Serif" w:hAnsi="Liberation Serif" w:cs="Liberation Serif"/>
        </w:rPr>
        <w:t xml:space="preserve"> и размера субсидии каждому получателю в ___ году» (заполняется при необходимости)</w:t>
      </w:r>
      <w:r w:rsidR="00644C22">
        <w:rPr>
          <w:rFonts w:ascii="Liberation Serif" w:hAnsi="Liberation Serif" w:cs="Liberation Serif"/>
        </w:rPr>
        <w:t>.</w:t>
      </w:r>
      <w:bookmarkStart w:id="3" w:name="_GoBack"/>
      <w:bookmarkEnd w:id="3"/>
    </w:p>
    <w:p w:rsidR="003A618C" w:rsidRPr="009A0C0C" w:rsidRDefault="003A618C" w:rsidP="003A618C">
      <w:pPr>
        <w:contextualSpacing/>
        <w:jc w:val="both"/>
        <w:rPr>
          <w:rFonts w:ascii="Liberation Serif" w:hAnsi="Liberation Serif" w:cs="Liberation Serif"/>
        </w:rPr>
      </w:pPr>
    </w:p>
    <w:p w:rsidR="00D43971" w:rsidRPr="009A0C0C" w:rsidRDefault="00D43971" w:rsidP="00D43971">
      <w:pPr>
        <w:pStyle w:val="af2"/>
        <w:numPr>
          <w:ilvl w:val="0"/>
          <w:numId w:val="17"/>
        </w:numPr>
        <w:contextualSpacing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Условия и порядок предоставления субсидии</w:t>
      </w:r>
    </w:p>
    <w:p w:rsidR="003A618C" w:rsidRPr="009A0C0C" w:rsidRDefault="003A618C" w:rsidP="00472D85">
      <w:pPr>
        <w:ind w:firstLine="709"/>
        <w:contextualSpacing/>
        <w:jc w:val="both"/>
        <w:rPr>
          <w:rFonts w:ascii="Liberation Serif" w:hAnsi="Liberation Serif" w:cs="Liberation Serif"/>
        </w:rPr>
      </w:pPr>
    </w:p>
    <w:p w:rsidR="00D43971" w:rsidRPr="009A0C0C" w:rsidRDefault="00472D85" w:rsidP="00472D85">
      <w:pPr>
        <w:pStyle w:val="af2"/>
        <w:ind w:left="0"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4. </w:t>
      </w:r>
      <w:r w:rsidR="00D43971" w:rsidRPr="009A0C0C">
        <w:rPr>
          <w:rFonts w:ascii="Liberation Serif" w:hAnsi="Liberation Serif" w:cs="Liberation Serif"/>
        </w:rPr>
        <w:t xml:space="preserve">Субсидия предоставляется Получателю в соответствии со сводной бюджетной росписью на безвозмездной, безвозвратной основе </w:t>
      </w:r>
      <w:r w:rsidR="00D43971" w:rsidRPr="0044300F">
        <w:rPr>
          <w:rFonts w:ascii="Liberation Serif" w:hAnsi="Liberation Serif" w:cs="Liberation Serif"/>
        </w:rPr>
        <w:t xml:space="preserve">на </w:t>
      </w:r>
      <w:r w:rsidR="00FD1F3F" w:rsidRPr="0044300F">
        <w:rPr>
          <w:rFonts w:ascii="Liberation Serif" w:hAnsi="Liberation Serif" w:cs="Liberation Serif"/>
        </w:rPr>
        <w:t>финансовое обеспечение затрат</w:t>
      </w:r>
      <w:r w:rsidR="00D43971" w:rsidRPr="009A0C0C">
        <w:rPr>
          <w:rFonts w:ascii="Liberation Serif" w:hAnsi="Liberation Serif" w:cs="Liberation Serif"/>
        </w:rPr>
        <w:t xml:space="preserve">, связанных с осуществлением уставной деятельности, за счет средств бюджета </w:t>
      </w:r>
      <w:r w:rsidR="008228B4" w:rsidRPr="009A0C0C">
        <w:rPr>
          <w:rFonts w:ascii="Liberation Serif" w:hAnsi="Liberation Serif" w:cs="Liberation Serif"/>
        </w:rPr>
        <w:t>муниципального</w:t>
      </w:r>
      <w:r w:rsidR="00D43971" w:rsidRPr="009A0C0C">
        <w:rPr>
          <w:rFonts w:ascii="Liberation Serif" w:hAnsi="Liberation Serif" w:cs="Liberation Serif"/>
        </w:rPr>
        <w:t xml:space="preserve"> округа Первоуральск в пределах лимитов бюджетных обязательств на соответствующий год в рамках реализации мероприятия муниципальной программы «Развитие физической культуры и спорта на территории городского округа Первоуральск на 2024-2029 годы».</w:t>
      </w:r>
    </w:p>
    <w:p w:rsidR="00D43971" w:rsidRPr="009A0C0C" w:rsidRDefault="00D43971" w:rsidP="00472D85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Средства, получаемые из бюджета в форме субсидий, носят целевой характер и не могут быть использованы на цели и по направлениям расходов, не соответствующих, указанным в п.</w:t>
      </w:r>
      <w:r w:rsidR="00472D85" w:rsidRPr="009A0C0C">
        <w:rPr>
          <w:rFonts w:ascii="Liberation Serif" w:hAnsi="Liberation Serif" w:cs="Liberation Serif"/>
        </w:rPr>
        <w:t>4</w:t>
      </w:r>
      <w:r w:rsidRPr="009A0C0C">
        <w:rPr>
          <w:rFonts w:ascii="Liberation Serif" w:hAnsi="Liberation Serif" w:cs="Liberation Serif"/>
        </w:rPr>
        <w:t xml:space="preserve"> </w:t>
      </w:r>
      <w:r w:rsidR="00472D85" w:rsidRPr="009A0C0C">
        <w:rPr>
          <w:rFonts w:ascii="Liberation Serif" w:hAnsi="Liberation Serif" w:cs="Liberation Serif"/>
        </w:rPr>
        <w:t>Порядка предоставления и расходования субсидии</w:t>
      </w:r>
      <w:r w:rsidRPr="009A0C0C">
        <w:rPr>
          <w:rFonts w:ascii="Liberation Serif" w:hAnsi="Liberation Serif" w:cs="Liberation Serif"/>
        </w:rPr>
        <w:t>.</w:t>
      </w:r>
    </w:p>
    <w:p w:rsidR="00231C94" w:rsidRPr="009A0C0C" w:rsidRDefault="00472D85" w:rsidP="00472D85">
      <w:pPr>
        <w:pStyle w:val="af2"/>
        <w:ind w:left="0"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5. </w:t>
      </w:r>
      <w:r w:rsidR="00231C94" w:rsidRPr="009A0C0C">
        <w:rPr>
          <w:rFonts w:ascii="Liberation Serif" w:hAnsi="Liberation Serif" w:cs="Liberation Serif"/>
        </w:rPr>
        <w:t xml:space="preserve">Получатель соответствует критериям и требованиям, установленным </w:t>
      </w:r>
      <w:proofErr w:type="gramStart"/>
      <w:r w:rsidR="00231C94" w:rsidRPr="009A0C0C">
        <w:rPr>
          <w:rFonts w:ascii="Liberation Serif" w:hAnsi="Liberation Serif" w:cs="Liberation Serif"/>
        </w:rPr>
        <w:t>Порядком  предоставления</w:t>
      </w:r>
      <w:proofErr w:type="gramEnd"/>
      <w:r w:rsidR="00231C94" w:rsidRPr="009A0C0C">
        <w:rPr>
          <w:rFonts w:ascii="Liberation Serif" w:hAnsi="Liberation Serif" w:cs="Liberation Serif"/>
        </w:rPr>
        <w:t xml:space="preserve"> и расходования субсидии.</w:t>
      </w:r>
    </w:p>
    <w:p w:rsidR="00231C94" w:rsidRPr="009A0C0C" w:rsidRDefault="00472D85" w:rsidP="00472D85">
      <w:pPr>
        <w:pStyle w:val="af2"/>
        <w:ind w:left="0"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6. </w:t>
      </w:r>
      <w:r w:rsidR="00231C94" w:rsidRPr="009A0C0C">
        <w:rPr>
          <w:rFonts w:ascii="Liberation Serif" w:hAnsi="Liberation Serif" w:cs="Liberation Serif"/>
        </w:rPr>
        <w:t xml:space="preserve">Субсидия предоставляется в виде </w:t>
      </w:r>
      <w:r w:rsidR="00EB0865" w:rsidRPr="0044300F">
        <w:rPr>
          <w:rFonts w:ascii="Liberation Serif" w:hAnsi="Liberation Serif" w:cs="Liberation Serif"/>
        </w:rPr>
        <w:t>финансового обеспечение затрат</w:t>
      </w:r>
      <w:r w:rsidR="00811219" w:rsidRPr="0044300F">
        <w:rPr>
          <w:rFonts w:ascii="Liberation Serif" w:hAnsi="Liberation Serif" w:cs="Liberation Serif"/>
          <w:b/>
        </w:rPr>
        <w:t xml:space="preserve"> </w:t>
      </w:r>
      <w:r w:rsidR="00811219" w:rsidRPr="009A0C0C">
        <w:rPr>
          <w:rFonts w:ascii="Liberation Serif" w:hAnsi="Liberation Serif" w:cs="Liberation Serif"/>
        </w:rPr>
        <w:t xml:space="preserve">для создания условий для развития ___________ вида спорта в </w:t>
      </w:r>
      <w:r w:rsidR="008228B4" w:rsidRPr="009A0C0C">
        <w:rPr>
          <w:rFonts w:ascii="Liberation Serif" w:hAnsi="Liberation Serif" w:cs="Liberation Serif"/>
        </w:rPr>
        <w:t>муниципальном</w:t>
      </w:r>
      <w:r w:rsidR="00811219" w:rsidRPr="009A0C0C">
        <w:rPr>
          <w:rFonts w:ascii="Liberation Serif" w:hAnsi="Liberation Serif" w:cs="Liberation Serif"/>
        </w:rPr>
        <w:t xml:space="preserve"> округе Первоуральск.</w:t>
      </w:r>
    </w:p>
    <w:p w:rsidR="00231C94" w:rsidRPr="009A0C0C" w:rsidRDefault="00472D85" w:rsidP="00472D85">
      <w:pPr>
        <w:pStyle w:val="af2"/>
        <w:ind w:left="0"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7. </w:t>
      </w:r>
      <w:r w:rsidR="00231C94" w:rsidRPr="009A0C0C">
        <w:rPr>
          <w:rFonts w:ascii="Liberation Serif" w:hAnsi="Liberation Serif" w:cs="Liberation Serif"/>
        </w:rPr>
        <w:t xml:space="preserve">Устанавливается запрет на приобретение за счет полученных средств, предоставленных в целях </w:t>
      </w:r>
      <w:r w:rsidR="00EB0865" w:rsidRPr="0044300F">
        <w:rPr>
          <w:rFonts w:ascii="Liberation Serif" w:hAnsi="Liberation Serif" w:cs="Liberation Serif"/>
        </w:rPr>
        <w:t>финансового обеспечение затрат</w:t>
      </w:r>
      <w:r w:rsidR="00231C94" w:rsidRPr="009A0C0C">
        <w:rPr>
          <w:rFonts w:ascii="Liberation Serif" w:hAnsi="Liberation Serif" w:cs="Liberation Serif"/>
        </w:rPr>
        <w:t xml:space="preserve"> Получателя субсидии,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средств.</w:t>
      </w:r>
    </w:p>
    <w:p w:rsidR="00231C94" w:rsidRPr="009A0C0C" w:rsidRDefault="00472D85" w:rsidP="00472D85">
      <w:pPr>
        <w:pStyle w:val="af2"/>
        <w:ind w:left="0"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8. </w:t>
      </w:r>
      <w:r w:rsidR="00231C94" w:rsidRPr="009A0C0C">
        <w:rPr>
          <w:rFonts w:ascii="Liberation Serif" w:hAnsi="Liberation Serif" w:cs="Liberation Serif"/>
        </w:rPr>
        <w:t xml:space="preserve">Наличие согласия Получателя субсидии на осуществление Администрацией </w:t>
      </w:r>
      <w:r w:rsidR="008228B4" w:rsidRPr="009A0C0C">
        <w:rPr>
          <w:rFonts w:ascii="Liberation Serif" w:hAnsi="Liberation Serif" w:cs="Liberation Serif"/>
        </w:rPr>
        <w:t>муниципального</w:t>
      </w:r>
      <w:r w:rsidR="00231C94" w:rsidRPr="009A0C0C">
        <w:rPr>
          <w:rFonts w:ascii="Liberation Serif" w:hAnsi="Liberation Serif" w:cs="Liberation Serif"/>
        </w:rPr>
        <w:t xml:space="preserve"> округа Первоуральск и органами муниципального финансового контроля </w:t>
      </w:r>
      <w:r w:rsidR="008228B4" w:rsidRPr="009A0C0C">
        <w:rPr>
          <w:rFonts w:ascii="Liberation Serif" w:hAnsi="Liberation Serif" w:cs="Liberation Serif"/>
        </w:rPr>
        <w:t>муниципального</w:t>
      </w:r>
      <w:r w:rsidR="00231C94" w:rsidRPr="009A0C0C">
        <w:rPr>
          <w:rFonts w:ascii="Liberation Serif" w:hAnsi="Liberation Serif" w:cs="Liberation Serif"/>
        </w:rPr>
        <w:t xml:space="preserve"> округа Первоуральск проверок соблюдения Получателем субсидии условий, целей и Порядка предоставления субсидии.</w:t>
      </w:r>
    </w:p>
    <w:p w:rsidR="00D43971" w:rsidRPr="009A0C0C" w:rsidRDefault="00D43971" w:rsidP="00472D85">
      <w:pPr>
        <w:pStyle w:val="af2"/>
        <w:ind w:left="0" w:firstLine="709"/>
        <w:jc w:val="both"/>
        <w:rPr>
          <w:rFonts w:ascii="Liberation Serif" w:hAnsi="Liberation Serif" w:cs="Liberation Serif"/>
        </w:rPr>
      </w:pPr>
    </w:p>
    <w:p w:rsidR="00D43971" w:rsidRPr="009A0C0C" w:rsidRDefault="00811219" w:rsidP="00811219">
      <w:pPr>
        <w:pStyle w:val="af2"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4. Финансирование получателя субсидии</w:t>
      </w:r>
    </w:p>
    <w:p w:rsidR="00D43971" w:rsidRPr="009A0C0C" w:rsidRDefault="00D43971" w:rsidP="00231C94">
      <w:pPr>
        <w:jc w:val="both"/>
        <w:rPr>
          <w:rFonts w:ascii="Liberation Serif" w:hAnsi="Liberation Serif" w:cs="Liberation Serif"/>
        </w:rPr>
      </w:pPr>
    </w:p>
    <w:p w:rsidR="00811219" w:rsidRPr="009A0C0C" w:rsidRDefault="00811219" w:rsidP="00811219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9. Предоставление субсидии осуществляется по разделу 1100 «Физическая культура и спорт», подраздел 1102 «Массовый спорт», вид расходов 632.</w:t>
      </w:r>
    </w:p>
    <w:p w:rsidR="00811219" w:rsidRPr="009A0C0C" w:rsidRDefault="005C52DA" w:rsidP="00C5025C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Перечисление субсидии осуществляется в соответствии с бюджетным законодательством Российской Федерации на расчетный счет получателю субсидии, открытый в кредитной организации и указанный в Соглашении </w:t>
      </w:r>
      <w:r w:rsidR="00811219" w:rsidRPr="009A0C0C">
        <w:rPr>
          <w:rFonts w:ascii="Liberation Serif" w:hAnsi="Liberation Serif" w:cs="Liberation Serif"/>
        </w:rPr>
        <w:t>в соответствии с графиком перечисления субсидии (приложение № 5 к Соглашению).</w:t>
      </w:r>
    </w:p>
    <w:p w:rsidR="00054244" w:rsidRPr="009A0C0C" w:rsidRDefault="00811219" w:rsidP="00C5025C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74686D" w:rsidRPr="009A0C0C">
        <w:rPr>
          <w:rFonts w:ascii="Liberation Serif" w:hAnsi="Liberation Serif" w:cs="Liberation Serif"/>
        </w:rPr>
        <w:t>0</w:t>
      </w:r>
      <w:r w:rsidRPr="009A0C0C">
        <w:rPr>
          <w:rFonts w:ascii="Liberation Serif" w:hAnsi="Liberation Serif" w:cs="Liberation Serif"/>
        </w:rPr>
        <w:t xml:space="preserve">. Получатель субсидии предоставляет в Управление заявку на </w:t>
      </w:r>
      <w:r w:rsidR="00FD1F3F" w:rsidRPr="0044300F">
        <w:rPr>
          <w:rFonts w:ascii="Liberation Serif" w:hAnsi="Liberation Serif" w:cs="Liberation Serif"/>
        </w:rPr>
        <w:t>финансовое обеспечение затрат</w:t>
      </w:r>
      <w:r w:rsidRPr="009A0C0C">
        <w:rPr>
          <w:rFonts w:ascii="Liberation Serif" w:hAnsi="Liberation Serif" w:cs="Liberation Serif"/>
        </w:rPr>
        <w:t xml:space="preserve"> по утвержденной форме (приложение № 1 к Соглашению)</w:t>
      </w:r>
      <w:r w:rsidR="00054244" w:rsidRPr="009A0C0C">
        <w:rPr>
          <w:rFonts w:ascii="Liberation Serif" w:hAnsi="Liberation Serif" w:cs="Liberation Serif"/>
        </w:rPr>
        <w:t>.</w:t>
      </w:r>
      <w:r w:rsidRPr="009A0C0C">
        <w:rPr>
          <w:rFonts w:ascii="Liberation Serif" w:hAnsi="Liberation Serif" w:cs="Liberation Serif"/>
        </w:rPr>
        <w:t xml:space="preserve"> </w:t>
      </w:r>
    </w:p>
    <w:p w:rsidR="005C52DA" w:rsidRPr="009A0C0C" w:rsidRDefault="005C52DA" w:rsidP="00C5025C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74686D" w:rsidRPr="009A0C0C">
        <w:rPr>
          <w:rFonts w:ascii="Liberation Serif" w:hAnsi="Liberation Serif" w:cs="Liberation Serif"/>
        </w:rPr>
        <w:t>1</w:t>
      </w:r>
      <w:r w:rsidRPr="009A0C0C">
        <w:rPr>
          <w:rFonts w:ascii="Liberation Serif" w:hAnsi="Liberation Serif" w:cs="Liberation Serif"/>
        </w:rPr>
        <w:t xml:space="preserve">.Управление в течение 2 (двух) рабочих дней после предоставления получателем субсидии заявки </w:t>
      </w:r>
      <w:r w:rsidRPr="0044300F">
        <w:rPr>
          <w:rFonts w:ascii="Liberation Serif" w:hAnsi="Liberation Serif" w:cs="Liberation Serif"/>
        </w:rPr>
        <w:t xml:space="preserve">на </w:t>
      </w:r>
      <w:r w:rsidR="00FD1F3F" w:rsidRPr="0044300F">
        <w:rPr>
          <w:rFonts w:ascii="Liberation Serif" w:hAnsi="Liberation Serif" w:cs="Liberation Serif"/>
        </w:rPr>
        <w:t>финансовое обеспечение затрат</w:t>
      </w:r>
      <w:r w:rsidRPr="0044300F">
        <w:rPr>
          <w:rFonts w:ascii="Liberation Serif" w:hAnsi="Liberation Serif" w:cs="Liberation Serif"/>
        </w:rPr>
        <w:t>,</w:t>
      </w:r>
      <w:r w:rsidRPr="009A0C0C">
        <w:rPr>
          <w:rFonts w:ascii="Liberation Serif" w:hAnsi="Liberation Serif" w:cs="Liberation Serif"/>
        </w:rPr>
        <w:t xml:space="preserve"> направляет документы для </w:t>
      </w:r>
      <w:r w:rsidRPr="009A0C0C">
        <w:rPr>
          <w:rFonts w:ascii="Liberation Serif" w:hAnsi="Liberation Serif" w:cs="Liberation Serif"/>
        </w:rPr>
        <w:lastRenderedPageBreak/>
        <w:t>перечисления субсидии в Первоуральское муниципальное бюджетное учреждение «Центр бухгалтерских услуг» (далее – ПМБУ «ЦБУ»).</w:t>
      </w:r>
    </w:p>
    <w:p w:rsidR="005C52DA" w:rsidRPr="009A0C0C" w:rsidRDefault="005C52DA" w:rsidP="00C5025C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74686D" w:rsidRPr="009A0C0C">
        <w:rPr>
          <w:rFonts w:ascii="Liberation Serif" w:hAnsi="Liberation Serif" w:cs="Liberation Serif"/>
        </w:rPr>
        <w:t>2</w:t>
      </w:r>
      <w:r w:rsidRPr="009A0C0C">
        <w:rPr>
          <w:rFonts w:ascii="Liberation Serif" w:hAnsi="Liberation Serif" w:cs="Liberation Serif"/>
        </w:rPr>
        <w:t>. ПМБУ «ЦБУ» в течение 5 (пяти) рабочих дней на основании соглашени</w:t>
      </w:r>
      <w:r w:rsidR="00E963FB" w:rsidRPr="009A0C0C">
        <w:rPr>
          <w:rFonts w:ascii="Liberation Serif" w:hAnsi="Liberation Serif" w:cs="Liberation Serif"/>
        </w:rPr>
        <w:t>я</w:t>
      </w:r>
      <w:r w:rsidRPr="009A0C0C">
        <w:rPr>
          <w:rFonts w:ascii="Liberation Serif" w:hAnsi="Liberation Serif" w:cs="Liberation Serif"/>
        </w:rPr>
        <w:t xml:space="preserve"> и представленных документов осуществляет проверку заявки на </w:t>
      </w:r>
      <w:r w:rsidR="00FD1F3F" w:rsidRPr="0044300F">
        <w:rPr>
          <w:rFonts w:ascii="Liberation Serif" w:hAnsi="Liberation Serif" w:cs="Liberation Serif"/>
        </w:rPr>
        <w:t>финансовое обеспечение затрат</w:t>
      </w:r>
      <w:r w:rsidRPr="0044300F">
        <w:rPr>
          <w:rFonts w:ascii="Liberation Serif" w:hAnsi="Liberation Serif" w:cs="Liberation Serif"/>
        </w:rPr>
        <w:t>,</w:t>
      </w:r>
      <w:r w:rsidRPr="009A0C0C">
        <w:rPr>
          <w:rFonts w:ascii="Liberation Serif" w:hAnsi="Liberation Serif" w:cs="Liberation Serif"/>
        </w:rPr>
        <w:t xml:space="preserve"> после проверки перечисляет бюджетные средства с лицевого счета Администрации</w:t>
      </w:r>
      <w:r w:rsidR="008228B4" w:rsidRPr="009A0C0C">
        <w:rPr>
          <w:rFonts w:ascii="Liberation Serif" w:hAnsi="Liberation Serif"/>
        </w:rPr>
        <w:t xml:space="preserve"> </w:t>
      </w:r>
      <w:r w:rsidR="008228B4" w:rsidRPr="009A0C0C">
        <w:rPr>
          <w:rFonts w:ascii="Liberation Serif" w:hAnsi="Liberation Serif" w:cs="Liberation Serif"/>
        </w:rPr>
        <w:t>муниципального округа Первоуральск</w:t>
      </w:r>
      <w:r w:rsidRPr="009A0C0C">
        <w:rPr>
          <w:rFonts w:ascii="Liberation Serif" w:hAnsi="Liberation Serif" w:cs="Liberation Serif"/>
        </w:rPr>
        <w:t xml:space="preserve"> на расчетные счета получателей субсидий, в пределах утвержденного кассового плана.</w:t>
      </w:r>
    </w:p>
    <w:p w:rsidR="002500C2" w:rsidRPr="009A0C0C" w:rsidRDefault="00811219" w:rsidP="00C5025C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При совпадении дня перечисления бюджетных средств с выходным или праздничным днем, перечисления производятся не позднее следующего рабочего дня.</w:t>
      </w:r>
    </w:p>
    <w:p w:rsidR="00231C94" w:rsidRPr="009A0C0C" w:rsidRDefault="00231C94" w:rsidP="00231C94">
      <w:pPr>
        <w:jc w:val="both"/>
        <w:rPr>
          <w:rFonts w:ascii="Liberation Serif" w:hAnsi="Liberation Serif" w:cs="Liberation Serif"/>
        </w:rPr>
      </w:pPr>
    </w:p>
    <w:p w:rsidR="00231C94" w:rsidRPr="009A0C0C" w:rsidRDefault="002500C2" w:rsidP="002500C2">
      <w:pPr>
        <w:pStyle w:val="af2"/>
        <w:numPr>
          <w:ilvl w:val="0"/>
          <w:numId w:val="19"/>
        </w:numPr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Результат предоставления субсидии</w:t>
      </w:r>
    </w:p>
    <w:p w:rsidR="002500C2" w:rsidRPr="009A0C0C" w:rsidRDefault="002500C2" w:rsidP="002500C2">
      <w:pPr>
        <w:jc w:val="center"/>
        <w:rPr>
          <w:rFonts w:ascii="Liberation Serif" w:hAnsi="Liberation Serif" w:cs="Liberation Serif"/>
        </w:rPr>
      </w:pPr>
    </w:p>
    <w:p w:rsidR="00231C94" w:rsidRPr="009A0C0C" w:rsidRDefault="002500C2" w:rsidP="002500C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74686D" w:rsidRPr="009A0C0C">
        <w:rPr>
          <w:rFonts w:ascii="Liberation Serif" w:hAnsi="Liberation Serif" w:cs="Liberation Serif"/>
        </w:rPr>
        <w:t>3</w:t>
      </w:r>
      <w:r w:rsidRPr="009A0C0C">
        <w:rPr>
          <w:rFonts w:ascii="Liberation Serif" w:hAnsi="Liberation Serif" w:cs="Liberation Serif"/>
        </w:rPr>
        <w:t xml:space="preserve">. Результатом предоставления субсидии является достижение значений целевых показателей </w:t>
      </w:r>
      <w:r w:rsidR="009117C1" w:rsidRPr="009A0C0C">
        <w:rPr>
          <w:rFonts w:ascii="Liberation Serif" w:hAnsi="Liberation Serif" w:cs="Liberation Serif"/>
        </w:rPr>
        <w:t xml:space="preserve">деятельности </w:t>
      </w:r>
      <w:r w:rsidRPr="009A0C0C">
        <w:rPr>
          <w:rFonts w:ascii="Liberation Serif" w:hAnsi="Liberation Serif" w:cs="Liberation Serif"/>
        </w:rPr>
        <w:t>не менее 95 процентов от годовых плановых значений установленных в приложении №</w:t>
      </w:r>
      <w:r w:rsidR="00B41ACC" w:rsidRPr="009A0C0C">
        <w:rPr>
          <w:rFonts w:ascii="Liberation Serif" w:hAnsi="Liberation Serif" w:cs="Liberation Serif"/>
        </w:rPr>
        <w:t>2</w:t>
      </w:r>
      <w:r w:rsidRPr="009A0C0C">
        <w:rPr>
          <w:rFonts w:ascii="Liberation Serif" w:hAnsi="Liberation Serif" w:cs="Liberation Serif"/>
        </w:rPr>
        <w:t xml:space="preserve"> к Соглашению.</w:t>
      </w:r>
    </w:p>
    <w:p w:rsidR="00D43971" w:rsidRPr="009A0C0C" w:rsidRDefault="002500C2" w:rsidP="002500C2">
      <w:pPr>
        <w:pStyle w:val="af2"/>
        <w:ind w:left="0"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Достижение результата оценивается по состоянию на 31 декабря отчетного года.</w:t>
      </w:r>
    </w:p>
    <w:p w:rsidR="002500C2" w:rsidRPr="009A0C0C" w:rsidRDefault="002500C2" w:rsidP="002500C2">
      <w:pPr>
        <w:pStyle w:val="af2"/>
        <w:ind w:left="786"/>
        <w:jc w:val="both"/>
        <w:rPr>
          <w:rFonts w:ascii="Liberation Serif" w:hAnsi="Liberation Serif" w:cs="Liberation Serif"/>
        </w:rPr>
      </w:pPr>
    </w:p>
    <w:p w:rsidR="00CB6B69" w:rsidRPr="009A0C0C" w:rsidRDefault="002500C2" w:rsidP="00A73214">
      <w:pPr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6.</w:t>
      </w:r>
      <w:r w:rsidRPr="009A0C0C">
        <w:rPr>
          <w:rFonts w:ascii="Liberation Serif" w:hAnsi="Liberation Serif" w:cs="Liberation Serif"/>
        </w:rPr>
        <w:tab/>
        <w:t>Права и обязанности Сторон</w:t>
      </w:r>
    </w:p>
    <w:p w:rsidR="003A618C" w:rsidRPr="009A0C0C" w:rsidRDefault="003A618C" w:rsidP="00A73214">
      <w:pPr>
        <w:pStyle w:val="ConsPlusNormal"/>
        <w:ind w:firstLine="0"/>
        <w:jc w:val="both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A73214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1</w:t>
      </w:r>
      <w:r w:rsidR="0074686D" w:rsidRPr="009A0C0C">
        <w:rPr>
          <w:rFonts w:ascii="Liberation Serif" w:hAnsi="Liberation Serif" w:cs="Liberation Serif"/>
          <w:sz w:val="24"/>
          <w:szCs w:val="24"/>
        </w:rPr>
        <w:t>4</w:t>
      </w:r>
      <w:r w:rsidR="003A618C" w:rsidRPr="009A0C0C">
        <w:rPr>
          <w:rFonts w:ascii="Liberation Serif" w:hAnsi="Liberation Serif" w:cs="Liberation Serif"/>
          <w:sz w:val="24"/>
          <w:szCs w:val="24"/>
        </w:rPr>
        <w:t xml:space="preserve">. Администрация </w:t>
      </w:r>
      <w:r w:rsidR="008228B4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</w:t>
      </w:r>
      <w:r w:rsidR="003A618C" w:rsidRPr="009A0C0C">
        <w:rPr>
          <w:rFonts w:ascii="Liberation Serif" w:hAnsi="Liberation Serif" w:cs="Liberation Serif"/>
          <w:sz w:val="24"/>
          <w:szCs w:val="24"/>
        </w:rPr>
        <w:t>обязуется: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1)</w:t>
      </w:r>
      <w:r w:rsidR="00A73214" w:rsidRPr="009A0C0C">
        <w:rPr>
          <w:rFonts w:ascii="Liberation Serif" w:hAnsi="Liberation Serif" w:cs="Liberation Serif"/>
        </w:rPr>
        <w:t xml:space="preserve"> </w:t>
      </w:r>
      <w:r w:rsidRPr="009A0C0C">
        <w:rPr>
          <w:rFonts w:ascii="Liberation Serif" w:hAnsi="Liberation Serif" w:cs="Liberation Serif"/>
          <w:sz w:val="24"/>
          <w:szCs w:val="24"/>
        </w:rPr>
        <w:t>предоставить Получателю субсидию в размере _________ рублей для осуществления расходов</w:t>
      </w:r>
      <w:r w:rsidR="009D5F5B" w:rsidRPr="009A0C0C">
        <w:rPr>
          <w:rFonts w:ascii="Liberation Serif" w:hAnsi="Liberation Serif" w:cs="Liberation Serif"/>
          <w:sz w:val="24"/>
          <w:szCs w:val="24"/>
        </w:rPr>
        <w:t xml:space="preserve"> (перечислить</w:t>
      </w:r>
      <w:r w:rsidR="00CB6B69" w:rsidRPr="009A0C0C">
        <w:rPr>
          <w:rFonts w:ascii="Liberation Serif" w:hAnsi="Liberation Serif" w:cs="Liberation Serif"/>
          <w:sz w:val="24"/>
          <w:szCs w:val="24"/>
        </w:rPr>
        <w:t xml:space="preserve">, в соответствии с заявкой на </w:t>
      </w:r>
      <w:r w:rsidR="00FD1F3F" w:rsidRPr="0044300F">
        <w:rPr>
          <w:rFonts w:ascii="Liberation Serif" w:hAnsi="Liberation Serif" w:cs="Liberation Serif"/>
          <w:sz w:val="24"/>
          <w:szCs w:val="24"/>
        </w:rPr>
        <w:t>финансовое обеспечение затрат</w:t>
      </w:r>
      <w:r w:rsidR="00A73214" w:rsidRPr="0044300F">
        <w:rPr>
          <w:rFonts w:ascii="Liberation Serif" w:hAnsi="Liberation Serif" w:cs="Liberation Serif"/>
          <w:sz w:val="24"/>
          <w:szCs w:val="24"/>
        </w:rPr>
        <w:t>)</w:t>
      </w:r>
      <w:r w:rsidRPr="0044300F">
        <w:rPr>
          <w:rFonts w:ascii="Liberation Serif" w:hAnsi="Liberation Serif" w:cs="Liberation Serif"/>
          <w:sz w:val="24"/>
          <w:szCs w:val="24"/>
        </w:rPr>
        <w:t>:</w:t>
      </w:r>
    </w:p>
    <w:p w:rsidR="00ED6751" w:rsidRPr="009A0C0C" w:rsidRDefault="00ED6751" w:rsidP="00ED675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-на участие, организация и проведение спортивных мероприятий и соревнований (заявочный взнос, проживание в дни соревнований, суточные, проезд до места соревнований и обратно, питание в дни соревнований, наградная атрибутика);</w:t>
      </w:r>
    </w:p>
    <w:p w:rsidR="00ED6751" w:rsidRPr="009A0C0C" w:rsidRDefault="00ED6751" w:rsidP="00ED675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-транспортные услуги;</w:t>
      </w:r>
    </w:p>
    <w:p w:rsidR="00ED6751" w:rsidRPr="009A0C0C" w:rsidRDefault="00ED6751" w:rsidP="00ED675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-мероприятия антитеррористической безопасности (охрана общественного </w:t>
      </w:r>
      <w:proofErr w:type="gramStart"/>
      <w:r w:rsidRPr="009A0C0C">
        <w:rPr>
          <w:rFonts w:ascii="Liberation Serif" w:hAnsi="Liberation Serif" w:cs="Liberation Serif"/>
          <w:sz w:val="24"/>
          <w:szCs w:val="24"/>
        </w:rPr>
        <w:t>порядка,  проведение</w:t>
      </w:r>
      <w:proofErr w:type="gramEnd"/>
      <w:r w:rsidRPr="009A0C0C">
        <w:rPr>
          <w:rFonts w:ascii="Liberation Serif" w:hAnsi="Liberation Serif" w:cs="Liberation Serif"/>
          <w:sz w:val="24"/>
          <w:szCs w:val="24"/>
        </w:rPr>
        <w:t xml:space="preserve"> оперативно-технического осмотра места проведения на предмет антитеррористической защищенности);</w:t>
      </w:r>
    </w:p>
    <w:p w:rsidR="00ED6751" w:rsidRPr="009A0C0C" w:rsidRDefault="00ED6751" w:rsidP="00ED675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-медицинское сопровождение во время проведения мероприятий;</w:t>
      </w:r>
    </w:p>
    <w:p w:rsidR="00ED6751" w:rsidRPr="009A0C0C" w:rsidRDefault="00ED6751" w:rsidP="00ED675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-аренда спортсооружений и оборудования;</w:t>
      </w:r>
    </w:p>
    <w:p w:rsidR="00ED6751" w:rsidRPr="009A0C0C" w:rsidRDefault="00ED6751" w:rsidP="00ED675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-приобретение компьютерного оборудования;</w:t>
      </w:r>
    </w:p>
    <w:p w:rsidR="00ED6751" w:rsidRPr="009A0C0C" w:rsidRDefault="00ED6751" w:rsidP="00ED675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-приобретение спортивного инвентаря, оборудования и спортивной экипировки </w:t>
      </w:r>
    </w:p>
    <w:p w:rsidR="00004B74" w:rsidRPr="009A0C0C" w:rsidRDefault="00ED6751" w:rsidP="00ED675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Приобретение средств индивидуальной защиты, дезинфицирующих средств, бесконтактных термометров, </w:t>
      </w:r>
      <w:proofErr w:type="spellStart"/>
      <w:r w:rsidRPr="009A0C0C">
        <w:rPr>
          <w:rFonts w:ascii="Liberation Serif" w:hAnsi="Liberation Serif" w:cs="Liberation Serif"/>
          <w:sz w:val="24"/>
          <w:szCs w:val="24"/>
        </w:rPr>
        <w:t>обеззараживателей</w:t>
      </w:r>
      <w:proofErr w:type="spellEnd"/>
      <w:r w:rsidRPr="009A0C0C">
        <w:rPr>
          <w:rFonts w:ascii="Liberation Serif" w:hAnsi="Liberation Serif" w:cs="Liberation Serif"/>
          <w:sz w:val="24"/>
          <w:szCs w:val="24"/>
        </w:rPr>
        <w:t xml:space="preserve"> (</w:t>
      </w:r>
      <w:proofErr w:type="spellStart"/>
      <w:r w:rsidRPr="009A0C0C">
        <w:rPr>
          <w:rFonts w:ascii="Liberation Serif" w:hAnsi="Liberation Serif" w:cs="Liberation Serif"/>
          <w:sz w:val="24"/>
          <w:szCs w:val="24"/>
        </w:rPr>
        <w:t>рециркуляторов</w:t>
      </w:r>
      <w:proofErr w:type="spellEnd"/>
      <w:r w:rsidRPr="009A0C0C">
        <w:rPr>
          <w:rFonts w:ascii="Liberation Serif" w:hAnsi="Liberation Serif" w:cs="Liberation Serif"/>
          <w:sz w:val="24"/>
          <w:szCs w:val="24"/>
        </w:rPr>
        <w:t>) воздуха.</w:t>
      </w:r>
    </w:p>
    <w:p w:rsidR="003A618C" w:rsidRPr="009A0C0C" w:rsidRDefault="003A618C" w:rsidP="00004B74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2) перечислять Получателю субсидию в пределах бюджетных ассигнований и лимитов бюджетных обязательств в порядке и на условиях, установленных Порядком </w:t>
      </w:r>
      <w:r w:rsidR="00ED6751" w:rsidRPr="009A0C0C">
        <w:rPr>
          <w:rFonts w:ascii="Liberation Serif" w:hAnsi="Liberation Serif" w:cs="Liberation Serif"/>
          <w:sz w:val="24"/>
          <w:szCs w:val="24"/>
        </w:rPr>
        <w:t>и настоящим Соглашением</w:t>
      </w:r>
      <w:r w:rsidRPr="009A0C0C">
        <w:rPr>
          <w:rFonts w:ascii="Liberation Serif" w:hAnsi="Liberation Serif" w:cs="Liberation Serif"/>
          <w:sz w:val="24"/>
          <w:szCs w:val="24"/>
        </w:rPr>
        <w:t>;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3) осуществлять </w:t>
      </w:r>
      <w:r w:rsidR="00A73214" w:rsidRPr="009A0C0C">
        <w:rPr>
          <w:rFonts w:ascii="Liberation Serif" w:hAnsi="Liberation Serif" w:cs="Liberation Serif"/>
          <w:sz w:val="24"/>
          <w:szCs w:val="24"/>
        </w:rPr>
        <w:t>мониторинг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достижения </w:t>
      </w:r>
      <w:r w:rsidR="005F4AE2" w:rsidRPr="009A0C0C">
        <w:rPr>
          <w:rFonts w:ascii="Liberation Serif" w:hAnsi="Liberation Serif" w:cs="Liberation Serif"/>
          <w:sz w:val="24"/>
          <w:szCs w:val="24"/>
        </w:rPr>
        <w:t>значений целевых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показателей</w:t>
      </w:r>
      <w:r w:rsidR="006654A6" w:rsidRPr="009A0C0C">
        <w:rPr>
          <w:rFonts w:ascii="Liberation Serif" w:hAnsi="Liberation Serif" w:cs="Liberation Serif"/>
          <w:sz w:val="24"/>
          <w:szCs w:val="24"/>
        </w:rPr>
        <w:t xml:space="preserve"> </w:t>
      </w:r>
      <w:r w:rsidR="005F4AE2" w:rsidRPr="009A0C0C">
        <w:rPr>
          <w:rFonts w:ascii="Liberation Serif" w:hAnsi="Liberation Serif" w:cs="Liberation Serif"/>
          <w:sz w:val="24"/>
          <w:szCs w:val="24"/>
        </w:rPr>
        <w:t xml:space="preserve">деятельности, </w:t>
      </w:r>
      <w:r w:rsidR="00A73214" w:rsidRPr="009A0C0C">
        <w:rPr>
          <w:rFonts w:ascii="Liberation Serif" w:hAnsi="Liberation Serif" w:cs="Liberation Serif"/>
          <w:sz w:val="24"/>
          <w:szCs w:val="24"/>
        </w:rPr>
        <w:t xml:space="preserve">установленных </w:t>
      </w:r>
      <w:proofErr w:type="gramStart"/>
      <w:r w:rsidR="00A73214" w:rsidRPr="009A0C0C">
        <w:rPr>
          <w:rFonts w:ascii="Liberation Serif" w:hAnsi="Liberation Serif" w:cs="Liberation Serif"/>
          <w:sz w:val="24"/>
          <w:szCs w:val="24"/>
        </w:rPr>
        <w:t xml:space="preserve">в </w:t>
      </w:r>
      <w:r w:rsidR="005F4AE2" w:rsidRPr="009A0C0C">
        <w:rPr>
          <w:rFonts w:ascii="Liberation Serif" w:hAnsi="Liberation Serif" w:cs="Liberation Serif"/>
          <w:sz w:val="24"/>
          <w:szCs w:val="24"/>
        </w:rPr>
        <w:t xml:space="preserve"> </w:t>
      </w:r>
      <w:r w:rsidR="00A73214" w:rsidRPr="009A0C0C">
        <w:rPr>
          <w:rFonts w:ascii="Liberation Serif" w:hAnsi="Liberation Serif" w:cs="Liberation Serif"/>
          <w:sz w:val="24"/>
          <w:szCs w:val="24"/>
        </w:rPr>
        <w:t>приложении</w:t>
      </w:r>
      <w:proofErr w:type="gramEnd"/>
      <w:r w:rsidR="00A73214" w:rsidRPr="009A0C0C">
        <w:rPr>
          <w:rFonts w:ascii="Liberation Serif" w:hAnsi="Liberation Serif" w:cs="Liberation Serif"/>
          <w:sz w:val="24"/>
          <w:szCs w:val="24"/>
        </w:rPr>
        <w:t xml:space="preserve"> №</w:t>
      </w:r>
      <w:r w:rsidR="00B41ACC" w:rsidRPr="009A0C0C">
        <w:rPr>
          <w:rFonts w:ascii="Liberation Serif" w:hAnsi="Liberation Serif" w:cs="Liberation Serif"/>
          <w:sz w:val="24"/>
          <w:szCs w:val="24"/>
        </w:rPr>
        <w:t>2</w:t>
      </w:r>
      <w:r w:rsidR="00A73214" w:rsidRPr="009A0C0C">
        <w:rPr>
          <w:rFonts w:ascii="Liberation Serif" w:hAnsi="Liberation Serif" w:cs="Liberation Serif"/>
          <w:sz w:val="24"/>
          <w:szCs w:val="24"/>
        </w:rPr>
        <w:t xml:space="preserve"> к Соглашению</w:t>
      </w:r>
      <w:r w:rsidRPr="009A0C0C">
        <w:rPr>
          <w:rFonts w:ascii="Liberation Serif" w:hAnsi="Liberation Serif" w:cs="Liberation Serif"/>
          <w:sz w:val="24"/>
          <w:szCs w:val="24"/>
        </w:rPr>
        <w:t>;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4) осуществлять контроль за соблюдением Получателем условий, целей и Порядка предоставления субсидии;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5) в случае установления Администрацией</w:t>
      </w:r>
      <w:r w:rsidR="009117C1" w:rsidRPr="009A0C0C">
        <w:rPr>
          <w:rFonts w:ascii="Liberation Serif" w:hAnsi="Liberation Serif" w:cs="Liberation Serif"/>
          <w:sz w:val="24"/>
          <w:szCs w:val="24"/>
        </w:rPr>
        <w:t xml:space="preserve"> </w:t>
      </w:r>
      <w:r w:rsidR="008228B4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="009117C1"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или получения от </w:t>
      </w:r>
      <w:r w:rsidRPr="009A0C0C">
        <w:rPr>
          <w:rFonts w:ascii="Liberation Serif" w:eastAsia="Calibri" w:hAnsi="Liberation Serif" w:cs="Liberation Serif"/>
          <w:sz w:val="24"/>
          <w:szCs w:val="24"/>
        </w:rPr>
        <w:t xml:space="preserve">органа муниципального финансового контроля </w:t>
      </w:r>
      <w:r w:rsidR="008228B4" w:rsidRPr="009A0C0C">
        <w:rPr>
          <w:rFonts w:ascii="Liberation Serif" w:eastAsia="Calibri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eastAsia="Calibri" w:hAnsi="Liberation Serif" w:cs="Liberation Serif"/>
          <w:sz w:val="24"/>
          <w:szCs w:val="24"/>
        </w:rPr>
        <w:t xml:space="preserve"> округа Первоуральск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информации о фактах нарушения Получателем порядка, целей и условий предоставления Субсидии, предусмотренных Порядком предоставления субсидий, в том числе указания в документах, представленных Получателем, недостоверных сведений, направлять Получателю требование об устранении указанных нарушений и приостанавливать предоставление субсидии до устранения указанных нарушений с обязательным уведомлением Получателя;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6) в случае если Получателем допущены нарушения условий предоставления субсидии, нецелевое использование субсидии, не достигнуты значения </w:t>
      </w:r>
      <w:r w:rsidR="00AC25AB" w:rsidRPr="009A0C0C">
        <w:rPr>
          <w:rFonts w:ascii="Liberation Serif" w:hAnsi="Liberation Serif" w:cs="Liberation Serif"/>
          <w:sz w:val="24"/>
          <w:szCs w:val="24"/>
        </w:rPr>
        <w:t xml:space="preserve">целевых 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показателей </w:t>
      </w:r>
      <w:r w:rsidR="00AC25AB" w:rsidRPr="009A0C0C">
        <w:rPr>
          <w:rFonts w:ascii="Liberation Serif" w:hAnsi="Liberation Serif" w:cs="Liberation Serif"/>
          <w:sz w:val="24"/>
          <w:szCs w:val="24"/>
        </w:rPr>
        <w:t>деятельности</w:t>
      </w:r>
      <w:r w:rsidR="00725CE6" w:rsidRPr="009A0C0C">
        <w:rPr>
          <w:rFonts w:ascii="Liberation Serif" w:hAnsi="Liberation Serif" w:cs="Liberation Serif"/>
          <w:sz w:val="24"/>
          <w:szCs w:val="24"/>
        </w:rPr>
        <w:t>, установленны</w:t>
      </w:r>
      <w:r w:rsidR="00AC25AB" w:rsidRPr="009A0C0C">
        <w:rPr>
          <w:rFonts w:ascii="Liberation Serif" w:hAnsi="Liberation Serif" w:cs="Liberation Serif"/>
          <w:sz w:val="24"/>
          <w:szCs w:val="24"/>
        </w:rPr>
        <w:t>е</w:t>
      </w:r>
      <w:r w:rsidR="00725CE6" w:rsidRPr="009A0C0C">
        <w:rPr>
          <w:rFonts w:ascii="Liberation Serif" w:hAnsi="Liberation Serif" w:cs="Liberation Serif"/>
          <w:sz w:val="24"/>
          <w:szCs w:val="24"/>
        </w:rPr>
        <w:t xml:space="preserve"> в </w:t>
      </w:r>
      <w:r w:rsidR="00AC25AB" w:rsidRPr="009A0C0C">
        <w:rPr>
          <w:rFonts w:ascii="Liberation Serif" w:hAnsi="Liberation Serif" w:cs="Liberation Serif"/>
          <w:sz w:val="24"/>
          <w:szCs w:val="24"/>
        </w:rPr>
        <w:t xml:space="preserve">приложении </w:t>
      </w:r>
      <w:r w:rsidR="00B41ACC" w:rsidRPr="009A0C0C">
        <w:rPr>
          <w:rFonts w:ascii="Liberation Serif" w:hAnsi="Liberation Serif" w:cs="Liberation Serif"/>
          <w:sz w:val="24"/>
          <w:szCs w:val="24"/>
        </w:rPr>
        <w:t>2</w:t>
      </w:r>
      <w:r w:rsidR="00AC25AB" w:rsidRPr="009A0C0C">
        <w:rPr>
          <w:rFonts w:ascii="Liberation Serif" w:hAnsi="Liberation Serif" w:cs="Liberation Serif"/>
          <w:sz w:val="24"/>
          <w:szCs w:val="24"/>
        </w:rPr>
        <w:t xml:space="preserve"> к </w:t>
      </w:r>
      <w:r w:rsidRPr="009A0C0C">
        <w:rPr>
          <w:rFonts w:ascii="Liberation Serif" w:hAnsi="Liberation Serif" w:cs="Liberation Serif"/>
          <w:sz w:val="24"/>
          <w:szCs w:val="24"/>
        </w:rPr>
        <w:t>Соглашени</w:t>
      </w:r>
      <w:r w:rsidR="00AC25AB" w:rsidRPr="009A0C0C">
        <w:rPr>
          <w:rFonts w:ascii="Liberation Serif" w:hAnsi="Liberation Serif" w:cs="Liberation Serif"/>
          <w:sz w:val="24"/>
          <w:szCs w:val="24"/>
        </w:rPr>
        <w:t>ю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, а также в </w:t>
      </w:r>
      <w:r w:rsidRPr="009A0C0C">
        <w:rPr>
          <w:rFonts w:ascii="Liberation Serif" w:hAnsi="Liberation Serif" w:cs="Liberation Serif"/>
          <w:sz w:val="24"/>
          <w:szCs w:val="24"/>
        </w:rPr>
        <w:lastRenderedPageBreak/>
        <w:t>случае образования, не использованного в отчетном финансовом году остатка субсидии, направлять Получателю требование о возврате средств субсидии в городской бюджет в течение 10 (десяти) рабочих дней с момента получения требования.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Требование о возврате средств субсидии в бюджет </w:t>
      </w:r>
      <w:r w:rsidR="00B2106A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подготавливается Администрацией</w:t>
      </w:r>
      <w:r w:rsidR="00AC25AB" w:rsidRPr="009A0C0C">
        <w:rPr>
          <w:rFonts w:ascii="Liberation Serif" w:hAnsi="Liberation Serif" w:cs="Liberation Serif"/>
          <w:sz w:val="24"/>
          <w:szCs w:val="24"/>
        </w:rPr>
        <w:t xml:space="preserve"> </w:t>
      </w:r>
      <w:r w:rsidR="00B2106A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="00AC25AB"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</w:t>
      </w:r>
      <w:r w:rsidR="00AC25AB" w:rsidRPr="009A0C0C">
        <w:rPr>
          <w:rFonts w:ascii="Liberation Serif" w:hAnsi="Liberation Serif" w:cs="Liberation Serif"/>
          <w:sz w:val="24"/>
          <w:szCs w:val="24"/>
        </w:rPr>
        <w:t>или</w:t>
      </w:r>
      <w:r w:rsidR="00AC25AB" w:rsidRPr="009A0C0C">
        <w:rPr>
          <w:rFonts w:ascii="Liberation Serif" w:hAnsi="Liberation Serif" w:cs="Liberation Serif"/>
        </w:rPr>
        <w:t xml:space="preserve"> </w:t>
      </w:r>
      <w:r w:rsidR="00AC25AB" w:rsidRPr="009A0C0C">
        <w:rPr>
          <w:rFonts w:ascii="Liberation Serif" w:hAnsi="Liberation Serif" w:cs="Liberation Serif"/>
          <w:sz w:val="24"/>
          <w:szCs w:val="24"/>
        </w:rPr>
        <w:t xml:space="preserve">орган муниципального финансового контроля </w:t>
      </w:r>
      <w:r w:rsidR="00B2106A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="00AC25AB"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</w:t>
      </w:r>
      <w:r w:rsidRPr="009A0C0C">
        <w:rPr>
          <w:rFonts w:ascii="Liberation Serif" w:hAnsi="Liberation Serif" w:cs="Liberation Serif"/>
          <w:sz w:val="24"/>
          <w:szCs w:val="24"/>
        </w:rPr>
        <w:t>в письменной форме с указанием Получателя субсидии, платежных реквизитов, срока возврата и суммы субсидии, подлежащей возврату (с приложением порядка расчетов (при необходимости));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7) выполнять иные обязательства, установленные бюджетным законодательством Российской Федерации, Порядком предоставления субсидии.</w:t>
      </w:r>
    </w:p>
    <w:p w:rsidR="003A618C" w:rsidRPr="009A0C0C" w:rsidRDefault="006654A6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1</w:t>
      </w:r>
      <w:r w:rsidR="0074686D" w:rsidRPr="009A0C0C">
        <w:rPr>
          <w:rFonts w:ascii="Liberation Serif" w:hAnsi="Liberation Serif" w:cs="Liberation Serif"/>
          <w:sz w:val="24"/>
          <w:szCs w:val="24"/>
        </w:rPr>
        <w:t>5</w:t>
      </w:r>
      <w:r w:rsidR="003A618C" w:rsidRPr="009A0C0C">
        <w:rPr>
          <w:rFonts w:ascii="Liberation Serif" w:hAnsi="Liberation Serif" w:cs="Liberation Serif"/>
          <w:sz w:val="24"/>
          <w:szCs w:val="24"/>
        </w:rPr>
        <w:t xml:space="preserve">. Администрация </w:t>
      </w:r>
      <w:r w:rsidR="00B2106A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="00AC25AB" w:rsidRPr="009A0C0C">
        <w:rPr>
          <w:rFonts w:ascii="Liberation Serif" w:hAnsi="Liberation Serif" w:cs="Liberation Serif"/>
          <w:sz w:val="24"/>
          <w:szCs w:val="24"/>
        </w:rPr>
        <w:t xml:space="preserve"> округа </w:t>
      </w:r>
      <w:r w:rsidR="003A618C" w:rsidRPr="009A0C0C">
        <w:rPr>
          <w:rFonts w:ascii="Liberation Serif" w:hAnsi="Liberation Serif" w:cs="Liberation Serif"/>
          <w:sz w:val="24"/>
          <w:szCs w:val="24"/>
        </w:rPr>
        <w:t>вправе: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1) изменять размер субсидии в случае выявления фактов предоставления Получателем субсидии недостоверных сведений;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2) прекращать предоставление субсидии в случае нецелевого использования средств и принимать меры к взысканию средств, использованных не по целевому назначению;</w:t>
      </w:r>
    </w:p>
    <w:p w:rsidR="00AC25AB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 xml:space="preserve">3) </w:t>
      </w:r>
      <w:r w:rsidR="00AC25AB" w:rsidRPr="009A0C0C">
        <w:rPr>
          <w:rFonts w:ascii="Liberation Serif" w:hAnsi="Liberation Serif" w:cs="Liberation Serif"/>
          <w:sz w:val="24"/>
          <w:szCs w:val="24"/>
        </w:rPr>
        <w:t xml:space="preserve">запрашивать у Получателя документы, подтверждающие произведенные расходы, иные документы по вопросам, подлежащим проверке, а также устные и письменные пояснения директора, иного уполномоченного лица Получателя по вопросам, подлежащим проверке, для осуществления контроля за соблюдением условий предоставления субсидии, мониторинга достижения </w:t>
      </w:r>
      <w:r w:rsidR="009F2D14" w:rsidRPr="009A0C0C">
        <w:rPr>
          <w:rFonts w:ascii="Liberation Serif" w:hAnsi="Liberation Serif" w:cs="Liberation Serif"/>
          <w:sz w:val="24"/>
          <w:szCs w:val="24"/>
        </w:rPr>
        <w:t>значений целевых показателей деятельности</w:t>
      </w:r>
      <w:r w:rsidR="00AC25AB" w:rsidRPr="009A0C0C">
        <w:rPr>
          <w:rFonts w:ascii="Liberation Serif" w:hAnsi="Liberation Serif" w:cs="Liberation Serif"/>
          <w:sz w:val="24"/>
          <w:szCs w:val="24"/>
        </w:rPr>
        <w:t>;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4) осуществлять иные права, установленные бюджетным законодательством Российской Федерации, Порядком предоставления субсидии.</w:t>
      </w:r>
    </w:p>
    <w:p w:rsidR="002D3295" w:rsidRPr="009A0C0C" w:rsidRDefault="002D3295" w:rsidP="002D3295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74686D" w:rsidRPr="009A0C0C">
        <w:rPr>
          <w:rFonts w:ascii="Liberation Serif" w:hAnsi="Liberation Serif" w:cs="Liberation Serif"/>
        </w:rPr>
        <w:t>6</w:t>
      </w:r>
      <w:r w:rsidRPr="009A0C0C">
        <w:rPr>
          <w:rFonts w:ascii="Liberation Serif" w:hAnsi="Liberation Serif" w:cs="Liberation Serif"/>
        </w:rPr>
        <w:t>. Получатель субсидии обязуется:</w:t>
      </w:r>
    </w:p>
    <w:p w:rsidR="00F141FC" w:rsidRPr="009A0C0C" w:rsidRDefault="002D3295" w:rsidP="00056BD2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1) </w:t>
      </w:r>
      <w:r w:rsidR="00B03EFC" w:rsidRPr="009A0C0C">
        <w:rPr>
          <w:rFonts w:ascii="Liberation Serif" w:hAnsi="Liberation Serif" w:cs="Liberation Serif"/>
        </w:rPr>
        <w:t xml:space="preserve">предоставлять </w:t>
      </w:r>
      <w:r w:rsidR="00056BD2" w:rsidRPr="009A0C0C">
        <w:rPr>
          <w:rFonts w:ascii="Liberation Serif" w:hAnsi="Liberation Serif" w:cs="Liberation Serif"/>
        </w:rPr>
        <w:t>в</w:t>
      </w:r>
      <w:r w:rsidR="00231133" w:rsidRPr="009A0C0C">
        <w:rPr>
          <w:rFonts w:ascii="Liberation Serif" w:hAnsi="Liberation Serif" w:cs="Liberation Serif"/>
        </w:rPr>
        <w:t xml:space="preserve"> </w:t>
      </w:r>
      <w:r w:rsidR="008570D6" w:rsidRPr="009A0C0C">
        <w:rPr>
          <w:rFonts w:ascii="Liberation Serif" w:hAnsi="Liberation Serif" w:cs="Liberation Serif"/>
        </w:rPr>
        <w:t>Администрацию</w:t>
      </w:r>
      <w:r w:rsidR="009F2D14" w:rsidRPr="009A0C0C">
        <w:rPr>
          <w:rFonts w:ascii="Liberation Serif" w:hAnsi="Liberation Serif" w:cs="Liberation Serif"/>
        </w:rPr>
        <w:t xml:space="preserve">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9F2D14" w:rsidRPr="009A0C0C">
        <w:rPr>
          <w:rFonts w:ascii="Liberation Serif" w:hAnsi="Liberation Serif" w:cs="Liberation Serif"/>
        </w:rPr>
        <w:t xml:space="preserve"> округа Первоуральск (Управление)</w:t>
      </w:r>
      <w:r w:rsidR="00056BD2" w:rsidRPr="009A0C0C">
        <w:rPr>
          <w:rFonts w:ascii="Liberation Serif" w:hAnsi="Liberation Serif" w:cs="Liberation Serif"/>
        </w:rPr>
        <w:t xml:space="preserve">, </w:t>
      </w:r>
      <w:r w:rsidR="00F141FC" w:rsidRPr="009A0C0C">
        <w:rPr>
          <w:rFonts w:ascii="Liberation Serif" w:hAnsi="Liberation Serif" w:cs="Liberation Serif"/>
        </w:rPr>
        <w:t>в соответствии с Порядком о предоставлении и расходовании субсидии:</w:t>
      </w:r>
    </w:p>
    <w:p w:rsidR="002D3295" w:rsidRPr="009A0C0C" w:rsidRDefault="00F141FC" w:rsidP="00B41ACC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-</w:t>
      </w:r>
      <w:r w:rsidR="00056BD2" w:rsidRPr="009A0C0C">
        <w:rPr>
          <w:rFonts w:ascii="Liberation Serif" w:hAnsi="Liberation Serif" w:cs="Liberation Serif"/>
        </w:rPr>
        <w:t xml:space="preserve">заявку на финансовое обеспечение затрат по утвержденной форме (приложение </w:t>
      </w:r>
      <w:r w:rsidR="005F4AE2" w:rsidRPr="009A0C0C">
        <w:rPr>
          <w:rFonts w:ascii="Liberation Serif" w:hAnsi="Liberation Serif" w:cs="Liberation Serif"/>
        </w:rPr>
        <w:t xml:space="preserve">1 </w:t>
      </w:r>
      <w:r w:rsidR="008D20B9" w:rsidRPr="009A0C0C">
        <w:rPr>
          <w:rFonts w:ascii="Liberation Serif" w:hAnsi="Liberation Serif" w:cs="Liberation Serif"/>
        </w:rPr>
        <w:t>к Соглашению);</w:t>
      </w:r>
    </w:p>
    <w:p w:rsidR="002D3295" w:rsidRPr="009A0C0C" w:rsidRDefault="00B41ACC" w:rsidP="002D3295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-</w:t>
      </w:r>
      <w:r w:rsidR="002D3295" w:rsidRPr="009A0C0C">
        <w:rPr>
          <w:rFonts w:ascii="Liberation Serif" w:hAnsi="Liberation Serif" w:cs="Liberation Serif"/>
        </w:rPr>
        <w:t xml:space="preserve">отчет по использованию средств </w:t>
      </w:r>
      <w:r w:rsidRPr="009A0C0C">
        <w:rPr>
          <w:rFonts w:ascii="Liberation Serif" w:hAnsi="Liberation Serif" w:cs="Liberation Serif"/>
        </w:rPr>
        <w:t>субсидии</w:t>
      </w:r>
      <w:r w:rsidR="002D3295" w:rsidRPr="009A0C0C">
        <w:rPr>
          <w:rFonts w:ascii="Liberation Serif" w:hAnsi="Liberation Serif" w:cs="Liberation Serif"/>
        </w:rPr>
        <w:t xml:space="preserve"> с приложением копий подтверждающих документов, заверенных в установленном законодательстве порядке (приложение </w:t>
      </w:r>
      <w:r w:rsidR="005F4AE2" w:rsidRPr="009A0C0C">
        <w:rPr>
          <w:rFonts w:ascii="Liberation Serif" w:hAnsi="Liberation Serif" w:cs="Liberation Serif"/>
        </w:rPr>
        <w:t xml:space="preserve">3 </w:t>
      </w:r>
      <w:r w:rsidR="002D3295" w:rsidRPr="009A0C0C">
        <w:rPr>
          <w:rFonts w:ascii="Liberation Serif" w:hAnsi="Liberation Serif" w:cs="Liberation Serif"/>
        </w:rPr>
        <w:t>к Соглашению)</w:t>
      </w:r>
      <w:r w:rsidRPr="009A0C0C">
        <w:rPr>
          <w:rFonts w:ascii="Liberation Serif" w:hAnsi="Liberation Serif" w:cs="Liberation Serif"/>
        </w:rPr>
        <w:t xml:space="preserve"> -</w:t>
      </w:r>
      <w:r w:rsidR="008D20B9" w:rsidRPr="009A0C0C">
        <w:rPr>
          <w:rFonts w:ascii="Liberation Serif" w:hAnsi="Liberation Serif" w:cs="Liberation Serif"/>
        </w:rPr>
        <w:t xml:space="preserve"> </w:t>
      </w:r>
      <w:r w:rsidR="0044300F" w:rsidRPr="009A0C0C">
        <w:rPr>
          <w:rFonts w:ascii="Liberation Serif" w:hAnsi="Liberation Serif" w:cs="Liberation Serif"/>
        </w:rPr>
        <w:t xml:space="preserve">ежеквартально в срок не </w:t>
      </w:r>
      <w:r w:rsidR="0044300F" w:rsidRPr="00EB0865">
        <w:rPr>
          <w:rFonts w:ascii="Liberation Serif" w:hAnsi="Liberation Serif" w:cs="Liberation Serif"/>
        </w:rPr>
        <w:t xml:space="preserve">позднее </w:t>
      </w:r>
      <w:r w:rsidR="0044300F" w:rsidRPr="00EB0865">
        <w:t xml:space="preserve">10-го рабочего дня </w:t>
      </w:r>
      <w:r w:rsidR="0044300F" w:rsidRPr="00EB0865">
        <w:rPr>
          <w:rFonts w:ascii="Liberation Serif" w:hAnsi="Liberation Serif" w:cs="Liberation Serif"/>
        </w:rPr>
        <w:t>месяца, следующего за отчетным кварталом</w:t>
      </w:r>
      <w:r w:rsidR="008D20B9" w:rsidRPr="009A0C0C">
        <w:rPr>
          <w:rFonts w:ascii="Liberation Serif" w:hAnsi="Liberation Serif" w:cs="Liberation Serif"/>
        </w:rPr>
        <w:t>;</w:t>
      </w:r>
    </w:p>
    <w:p w:rsidR="002D3295" w:rsidRPr="009A0C0C" w:rsidRDefault="009F0FC4" w:rsidP="002D3295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-</w:t>
      </w:r>
      <w:r w:rsidR="002D3295" w:rsidRPr="009A0C0C">
        <w:rPr>
          <w:rFonts w:ascii="Liberation Serif" w:hAnsi="Liberation Serif" w:cs="Liberation Serif"/>
        </w:rPr>
        <w:t xml:space="preserve">отчет о достижении </w:t>
      </w:r>
      <w:r w:rsidR="005F4AE2" w:rsidRPr="009A0C0C">
        <w:rPr>
          <w:rFonts w:ascii="Liberation Serif" w:hAnsi="Liberation Serif" w:cs="Liberation Serif"/>
        </w:rPr>
        <w:t xml:space="preserve">значений </w:t>
      </w:r>
      <w:r w:rsidR="002D3295" w:rsidRPr="009A0C0C">
        <w:rPr>
          <w:rFonts w:ascii="Liberation Serif" w:hAnsi="Liberation Serif" w:cs="Liberation Serif"/>
        </w:rPr>
        <w:t xml:space="preserve">целевых показателей </w:t>
      </w:r>
      <w:r w:rsidR="005F4AE2" w:rsidRPr="009A0C0C">
        <w:rPr>
          <w:rFonts w:ascii="Liberation Serif" w:hAnsi="Liberation Serif" w:cs="Liberation Serif"/>
        </w:rPr>
        <w:t>деятельности</w:t>
      </w:r>
      <w:r w:rsidR="002D3295" w:rsidRPr="009A0C0C">
        <w:rPr>
          <w:rFonts w:ascii="Liberation Serif" w:hAnsi="Liberation Serif" w:cs="Liberation Serif"/>
        </w:rPr>
        <w:t xml:space="preserve"> </w:t>
      </w:r>
      <w:r w:rsidR="008D20B9" w:rsidRPr="009A0C0C">
        <w:rPr>
          <w:rFonts w:ascii="Liberation Serif" w:hAnsi="Liberation Serif" w:cs="Liberation Serif"/>
        </w:rPr>
        <w:t>в сфере физической культуры и спорта</w:t>
      </w:r>
      <w:r w:rsidR="002D3295" w:rsidRPr="009A0C0C">
        <w:rPr>
          <w:rFonts w:ascii="Liberation Serif" w:hAnsi="Liberation Serif" w:cs="Liberation Serif"/>
        </w:rPr>
        <w:t xml:space="preserve">, установленных в </w:t>
      </w:r>
      <w:r w:rsidR="00B41ACC" w:rsidRPr="009A0C0C">
        <w:rPr>
          <w:rFonts w:ascii="Liberation Serif" w:hAnsi="Liberation Serif" w:cs="Liberation Serif"/>
        </w:rPr>
        <w:t xml:space="preserve">приложении </w:t>
      </w:r>
      <w:proofErr w:type="gramStart"/>
      <w:r w:rsidR="00B41ACC" w:rsidRPr="009A0C0C">
        <w:rPr>
          <w:rFonts w:ascii="Liberation Serif" w:hAnsi="Liberation Serif" w:cs="Liberation Serif"/>
        </w:rPr>
        <w:t xml:space="preserve">2 </w:t>
      </w:r>
      <w:r w:rsidR="002D3295" w:rsidRPr="009A0C0C">
        <w:rPr>
          <w:rFonts w:ascii="Liberation Serif" w:hAnsi="Liberation Serif" w:cs="Liberation Serif"/>
        </w:rPr>
        <w:t xml:space="preserve"> </w:t>
      </w:r>
      <w:r w:rsidR="00B41ACC" w:rsidRPr="009A0C0C">
        <w:rPr>
          <w:rFonts w:ascii="Liberation Serif" w:hAnsi="Liberation Serif" w:cs="Liberation Serif"/>
        </w:rPr>
        <w:t>к</w:t>
      </w:r>
      <w:proofErr w:type="gramEnd"/>
      <w:r w:rsidR="00B41ACC" w:rsidRPr="009A0C0C">
        <w:rPr>
          <w:rFonts w:ascii="Liberation Serif" w:hAnsi="Liberation Serif" w:cs="Liberation Serif"/>
        </w:rPr>
        <w:t xml:space="preserve"> </w:t>
      </w:r>
      <w:r w:rsidR="002D3295" w:rsidRPr="009A0C0C">
        <w:rPr>
          <w:rFonts w:ascii="Liberation Serif" w:hAnsi="Liberation Serif" w:cs="Liberation Serif"/>
        </w:rPr>
        <w:t>настояще</w:t>
      </w:r>
      <w:r w:rsidR="00B41ACC" w:rsidRPr="009A0C0C">
        <w:rPr>
          <w:rFonts w:ascii="Liberation Serif" w:hAnsi="Liberation Serif" w:cs="Liberation Serif"/>
        </w:rPr>
        <w:t>му</w:t>
      </w:r>
      <w:r w:rsidR="002D3295" w:rsidRPr="009A0C0C">
        <w:rPr>
          <w:rFonts w:ascii="Liberation Serif" w:hAnsi="Liberation Serif" w:cs="Liberation Serif"/>
        </w:rPr>
        <w:t xml:space="preserve"> Соглашени</w:t>
      </w:r>
      <w:r w:rsidR="00B41ACC" w:rsidRPr="009A0C0C">
        <w:rPr>
          <w:rFonts w:ascii="Liberation Serif" w:hAnsi="Liberation Serif" w:cs="Liberation Serif"/>
        </w:rPr>
        <w:t xml:space="preserve">ю, с приложением </w:t>
      </w:r>
      <w:r w:rsidR="002D3295" w:rsidRPr="009A0C0C">
        <w:rPr>
          <w:rFonts w:ascii="Liberation Serif" w:hAnsi="Liberation Serif" w:cs="Liberation Serif"/>
        </w:rPr>
        <w:t>подтверждающих документов</w:t>
      </w:r>
      <w:r w:rsidR="00B41ACC" w:rsidRPr="009A0C0C">
        <w:rPr>
          <w:rFonts w:ascii="Liberation Serif" w:hAnsi="Liberation Serif" w:cs="Liberation Serif"/>
        </w:rPr>
        <w:t xml:space="preserve"> и копий</w:t>
      </w:r>
      <w:r w:rsidR="002D3295" w:rsidRPr="009A0C0C">
        <w:rPr>
          <w:rFonts w:ascii="Liberation Serif" w:hAnsi="Liberation Serif" w:cs="Liberation Serif"/>
        </w:rPr>
        <w:t xml:space="preserve">, заверенных в установленном законодательстве порядке (приложение </w:t>
      </w:r>
      <w:r w:rsidR="001B3AFC" w:rsidRPr="009A0C0C">
        <w:rPr>
          <w:rFonts w:ascii="Liberation Serif" w:hAnsi="Liberation Serif" w:cs="Liberation Serif"/>
        </w:rPr>
        <w:t>4</w:t>
      </w:r>
      <w:r w:rsidR="007471AD" w:rsidRPr="009A0C0C">
        <w:rPr>
          <w:rFonts w:ascii="Liberation Serif" w:hAnsi="Liberation Serif" w:cs="Liberation Serif"/>
        </w:rPr>
        <w:t xml:space="preserve"> </w:t>
      </w:r>
      <w:r w:rsidR="008D20B9" w:rsidRPr="009A0C0C">
        <w:rPr>
          <w:rFonts w:ascii="Liberation Serif" w:hAnsi="Liberation Serif" w:cs="Liberation Serif"/>
        </w:rPr>
        <w:t>к Соглашению)</w:t>
      </w:r>
      <w:r w:rsidR="00487E5B" w:rsidRPr="009A0C0C">
        <w:rPr>
          <w:rFonts w:ascii="Liberation Serif" w:hAnsi="Liberation Serif" w:cs="Liberation Serif"/>
        </w:rPr>
        <w:t xml:space="preserve"> - </w:t>
      </w:r>
      <w:r w:rsidR="0044300F" w:rsidRPr="009A0C0C">
        <w:rPr>
          <w:rFonts w:ascii="Liberation Serif" w:hAnsi="Liberation Serif" w:cs="Liberation Serif"/>
        </w:rPr>
        <w:t xml:space="preserve">ежеквартально в срок не </w:t>
      </w:r>
      <w:r w:rsidR="0044300F" w:rsidRPr="00EB0865">
        <w:rPr>
          <w:rFonts w:ascii="Liberation Serif" w:hAnsi="Liberation Serif" w:cs="Liberation Serif"/>
        </w:rPr>
        <w:t xml:space="preserve">позднее </w:t>
      </w:r>
      <w:r w:rsidR="0044300F" w:rsidRPr="00EB0865">
        <w:t xml:space="preserve">10-го рабочего дня </w:t>
      </w:r>
      <w:r w:rsidR="0044300F" w:rsidRPr="00EB0865">
        <w:rPr>
          <w:rFonts w:ascii="Liberation Serif" w:hAnsi="Liberation Serif" w:cs="Liberation Serif"/>
        </w:rPr>
        <w:t>месяца, следующего за отчетным кварталом</w:t>
      </w:r>
      <w:r w:rsidR="008D20B9" w:rsidRPr="009A0C0C">
        <w:rPr>
          <w:rFonts w:ascii="Liberation Serif" w:hAnsi="Liberation Serif" w:cs="Liberation Serif"/>
        </w:rPr>
        <w:t>;</w:t>
      </w:r>
    </w:p>
    <w:p w:rsidR="003A618C" w:rsidRPr="009A0C0C" w:rsidRDefault="009F0FC4" w:rsidP="002D3295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</w:t>
      </w:r>
      <w:r w:rsidR="003A618C" w:rsidRPr="009A0C0C">
        <w:rPr>
          <w:rFonts w:ascii="Liberation Serif" w:hAnsi="Liberation Serif" w:cs="Liberation Serif"/>
        </w:rPr>
        <w:t>) использовать субсидию по целевому назначению;</w:t>
      </w:r>
    </w:p>
    <w:p w:rsidR="003A618C" w:rsidRPr="009A0C0C" w:rsidRDefault="009F0FC4" w:rsidP="003A618C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3</w:t>
      </w:r>
      <w:r w:rsidR="003A618C" w:rsidRPr="009A0C0C">
        <w:rPr>
          <w:rFonts w:ascii="Liberation Serif" w:hAnsi="Liberation Serif" w:cs="Liberation Serif"/>
        </w:rPr>
        <w:t xml:space="preserve">) не конвертировать в иностранную валюту средства субсидии, за исключением операций, определяемых в соответствии с Порядком предоставления </w:t>
      </w:r>
      <w:r w:rsidR="00487E5B" w:rsidRPr="009A0C0C">
        <w:rPr>
          <w:rFonts w:ascii="Liberation Serif" w:hAnsi="Liberation Serif" w:cs="Liberation Serif"/>
        </w:rPr>
        <w:t xml:space="preserve">и расходования </w:t>
      </w:r>
      <w:r w:rsidR="003A618C" w:rsidRPr="009A0C0C">
        <w:rPr>
          <w:rFonts w:ascii="Liberation Serif" w:hAnsi="Liberation Serif" w:cs="Liberation Serif"/>
        </w:rPr>
        <w:t>субсидии;</w:t>
      </w:r>
    </w:p>
    <w:p w:rsidR="00487E5B" w:rsidRPr="009A0C0C" w:rsidRDefault="009F0FC4" w:rsidP="003A618C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4</w:t>
      </w:r>
      <w:r w:rsidR="003A618C" w:rsidRPr="009A0C0C">
        <w:rPr>
          <w:rFonts w:ascii="Liberation Serif" w:hAnsi="Liberation Serif" w:cs="Liberation Serif"/>
        </w:rPr>
        <w:t xml:space="preserve">) </w:t>
      </w:r>
      <w:r w:rsidR="00487E5B" w:rsidRPr="009A0C0C">
        <w:rPr>
          <w:rFonts w:ascii="Liberation Serif" w:hAnsi="Liberation Serif" w:cs="Liberation Serif"/>
        </w:rPr>
        <w:t xml:space="preserve">своевременно информировать Администрацию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487E5B" w:rsidRPr="009A0C0C">
        <w:rPr>
          <w:rFonts w:ascii="Liberation Serif" w:hAnsi="Liberation Serif" w:cs="Liberation Serif"/>
        </w:rPr>
        <w:t xml:space="preserve"> округа Первоуральск (Управление) об изменениях условий использования субсидии</w:t>
      </w:r>
      <w:r w:rsidR="003A618C" w:rsidRPr="009A0C0C">
        <w:rPr>
          <w:rFonts w:ascii="Liberation Serif" w:hAnsi="Liberation Serif" w:cs="Liberation Serif"/>
        </w:rPr>
        <w:t>;</w:t>
      </w:r>
    </w:p>
    <w:p w:rsidR="00487E5B" w:rsidRPr="009A0C0C" w:rsidRDefault="009F0FC4" w:rsidP="003A618C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5</w:t>
      </w:r>
      <w:r w:rsidR="00487E5B" w:rsidRPr="009A0C0C">
        <w:rPr>
          <w:rFonts w:ascii="Liberation Serif" w:hAnsi="Liberation Serif" w:cs="Liberation Serif"/>
        </w:rPr>
        <w:t xml:space="preserve">) направлять по запросу Администрации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487E5B" w:rsidRPr="009A0C0C">
        <w:rPr>
          <w:rFonts w:ascii="Liberation Serif" w:hAnsi="Liberation Serif" w:cs="Liberation Serif"/>
        </w:rPr>
        <w:t xml:space="preserve"> округа Первоуральск, органа муниципального финансового контроля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487E5B" w:rsidRPr="009A0C0C">
        <w:rPr>
          <w:rFonts w:ascii="Liberation Serif" w:hAnsi="Liberation Serif" w:cs="Liberation Serif"/>
        </w:rPr>
        <w:t xml:space="preserve"> округа Первоуральск документы и информацию, необходимые для проведения проверок соблюдения Порядка, целей и условий предоставления субсидии в сроки, определенные в требовании Администрации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487E5B" w:rsidRPr="009A0C0C">
        <w:rPr>
          <w:rFonts w:ascii="Liberation Serif" w:hAnsi="Liberation Serif" w:cs="Liberation Serif"/>
        </w:rPr>
        <w:t xml:space="preserve"> округа Первоуральск, органа муниципального финансового контроля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487E5B" w:rsidRPr="009A0C0C">
        <w:rPr>
          <w:rFonts w:ascii="Liberation Serif" w:hAnsi="Liberation Serif" w:cs="Liberation Serif"/>
        </w:rPr>
        <w:t xml:space="preserve"> округа Первоуральск;</w:t>
      </w:r>
    </w:p>
    <w:p w:rsidR="00487E5B" w:rsidRPr="009A0C0C" w:rsidRDefault="009F0FC4" w:rsidP="00487E5B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6</w:t>
      </w:r>
      <w:r w:rsidR="00487E5B" w:rsidRPr="009A0C0C">
        <w:rPr>
          <w:rFonts w:ascii="Liberation Serif" w:hAnsi="Liberation Serif" w:cs="Liberation Serif"/>
        </w:rPr>
        <w:t xml:space="preserve">) устранять факты нарушения Порядка, целей и условий предоставления субсидии в сроки, определенные в требовании Администрации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487E5B" w:rsidRPr="009A0C0C">
        <w:rPr>
          <w:rFonts w:ascii="Liberation Serif" w:hAnsi="Liberation Serif" w:cs="Liberation Serif"/>
        </w:rPr>
        <w:t xml:space="preserve"> округа </w:t>
      </w:r>
      <w:r w:rsidR="00487E5B" w:rsidRPr="009A0C0C">
        <w:rPr>
          <w:rFonts w:ascii="Liberation Serif" w:hAnsi="Liberation Serif" w:cs="Liberation Serif"/>
        </w:rPr>
        <w:lastRenderedPageBreak/>
        <w:t xml:space="preserve">Первоуральск, органа муниципального финансового контроля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487E5B" w:rsidRPr="009A0C0C">
        <w:rPr>
          <w:rFonts w:ascii="Liberation Serif" w:hAnsi="Liberation Serif" w:cs="Liberation Serif"/>
        </w:rPr>
        <w:t xml:space="preserve"> округа Первоуральск;</w:t>
      </w:r>
    </w:p>
    <w:p w:rsidR="00487E5B" w:rsidRPr="009A0C0C" w:rsidRDefault="009F0FC4" w:rsidP="00487E5B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7</w:t>
      </w:r>
      <w:r w:rsidR="00487E5B" w:rsidRPr="009A0C0C">
        <w:rPr>
          <w:rFonts w:ascii="Liberation Serif" w:hAnsi="Liberation Serif" w:cs="Liberation Serif"/>
        </w:rPr>
        <w:t xml:space="preserve">) производить возврат субсидии в бюджет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487E5B" w:rsidRPr="009A0C0C">
        <w:rPr>
          <w:rFonts w:ascii="Liberation Serif" w:hAnsi="Liberation Serif" w:cs="Liberation Serif"/>
        </w:rPr>
        <w:t xml:space="preserve"> округа Первоуральск в течение 10 (десяти) рабочих дней с момента получения соответствующего уведомления (требования) от Администрации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487E5B" w:rsidRPr="009A0C0C">
        <w:rPr>
          <w:rFonts w:ascii="Liberation Serif" w:hAnsi="Liberation Serif" w:cs="Liberation Serif"/>
        </w:rPr>
        <w:t xml:space="preserve"> округа Первоуральск или органа муниципального финансового контроля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="00487E5B" w:rsidRPr="009A0C0C">
        <w:rPr>
          <w:rFonts w:ascii="Liberation Serif" w:hAnsi="Liberation Serif" w:cs="Liberation Serif"/>
        </w:rPr>
        <w:t xml:space="preserve"> округа Первоуральск в случаях:</w:t>
      </w:r>
    </w:p>
    <w:p w:rsidR="00487E5B" w:rsidRPr="009A0C0C" w:rsidRDefault="00487E5B" w:rsidP="00487E5B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а) при выявлении нарушений условий, целей и порядка предоставления субсидии, фактов неправомерного получения субсидии и представления недостоверных сведений;</w:t>
      </w:r>
    </w:p>
    <w:p w:rsidR="00487E5B" w:rsidRPr="009A0C0C" w:rsidRDefault="00487E5B" w:rsidP="00487E5B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б) при не достижении результата предоставления субсидии.</w:t>
      </w:r>
    </w:p>
    <w:p w:rsidR="00487E5B" w:rsidRPr="009A0C0C" w:rsidRDefault="009F0FC4" w:rsidP="00487E5B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8</w:t>
      </w:r>
      <w:r w:rsidR="00487E5B" w:rsidRPr="009A0C0C">
        <w:rPr>
          <w:rFonts w:ascii="Liberation Serif" w:hAnsi="Liberation Serif" w:cs="Liberation Serif"/>
        </w:rPr>
        <w:t>) обеспечить достижение значений целевых показателей деятельности;</w:t>
      </w:r>
    </w:p>
    <w:p w:rsidR="00487E5B" w:rsidRPr="009A0C0C" w:rsidRDefault="009F0FC4" w:rsidP="00487E5B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9</w:t>
      </w:r>
      <w:r w:rsidR="00487E5B" w:rsidRPr="009A0C0C">
        <w:rPr>
          <w:rFonts w:ascii="Liberation Serif" w:hAnsi="Liberation Serif" w:cs="Liberation Serif"/>
        </w:rPr>
        <w:t xml:space="preserve">) обеспечить возврат неиспользованного в текущем отчетном году остатка средств </w:t>
      </w:r>
      <w:r w:rsidR="00487E5B" w:rsidRPr="00003330">
        <w:rPr>
          <w:rFonts w:ascii="Liberation Serif" w:hAnsi="Liberation Serif" w:cs="Liberation Serif"/>
        </w:rPr>
        <w:t>субсидии до 25 января</w:t>
      </w:r>
      <w:r w:rsidR="00487E5B" w:rsidRPr="009A0C0C">
        <w:rPr>
          <w:rFonts w:ascii="Liberation Serif" w:hAnsi="Liberation Serif" w:cs="Liberation Serif"/>
        </w:rPr>
        <w:t>, следующего за отчетным годом;</w:t>
      </w:r>
    </w:p>
    <w:p w:rsidR="00487E5B" w:rsidRPr="009A0C0C" w:rsidRDefault="00487E5B" w:rsidP="00487E5B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9F0FC4" w:rsidRPr="009A0C0C">
        <w:rPr>
          <w:rFonts w:ascii="Liberation Serif" w:hAnsi="Liberation Serif" w:cs="Liberation Serif"/>
        </w:rPr>
        <w:t>0</w:t>
      </w:r>
      <w:r w:rsidRPr="009A0C0C">
        <w:rPr>
          <w:rFonts w:ascii="Liberation Serif" w:hAnsi="Liberation Serif" w:cs="Liberation Serif"/>
        </w:rPr>
        <w:t>) выполнять иные обязательства, установленные бюджетным законодательством Российской Федерации, Порядком предоставления субсидии.</w:t>
      </w:r>
    </w:p>
    <w:p w:rsidR="00487E5B" w:rsidRPr="009A0C0C" w:rsidRDefault="00487E5B" w:rsidP="00487E5B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1</w:t>
      </w:r>
      <w:r w:rsidR="0074686D" w:rsidRPr="009A0C0C">
        <w:rPr>
          <w:rFonts w:ascii="Liberation Serif" w:hAnsi="Liberation Serif" w:cs="Liberation Serif"/>
        </w:rPr>
        <w:t>7</w:t>
      </w:r>
      <w:r w:rsidRPr="009A0C0C">
        <w:rPr>
          <w:rFonts w:ascii="Liberation Serif" w:hAnsi="Liberation Serif" w:cs="Liberation Serif"/>
        </w:rPr>
        <w:t>. Получатель субсидии вправе:</w:t>
      </w:r>
    </w:p>
    <w:p w:rsidR="00487E5B" w:rsidRPr="009A0C0C" w:rsidRDefault="00487E5B" w:rsidP="00487E5B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1) обращаться к Администрации </w:t>
      </w:r>
      <w:r w:rsidR="006B5326" w:rsidRPr="009A0C0C">
        <w:rPr>
          <w:rFonts w:ascii="Liberation Serif" w:hAnsi="Liberation Serif" w:cs="Liberation Serif"/>
        </w:rPr>
        <w:t>муниципального</w:t>
      </w:r>
      <w:r w:rsidRPr="009A0C0C">
        <w:rPr>
          <w:rFonts w:ascii="Liberation Serif" w:hAnsi="Liberation Serif" w:cs="Liberation Serif"/>
        </w:rPr>
        <w:t xml:space="preserve"> округа Первоуральск за разъяснениями в связи с исполнением настоящего Соглашения;</w:t>
      </w:r>
    </w:p>
    <w:p w:rsidR="00487E5B" w:rsidRPr="009A0C0C" w:rsidRDefault="00487E5B" w:rsidP="00487E5B">
      <w:pPr>
        <w:ind w:firstLine="709"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2)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487E5B" w:rsidRPr="009A0C0C" w:rsidRDefault="00487E5B" w:rsidP="00487E5B">
      <w:pPr>
        <w:jc w:val="both"/>
        <w:rPr>
          <w:rFonts w:ascii="Liberation Serif" w:hAnsi="Liberation Serif" w:cs="Liberation Serif"/>
        </w:rPr>
      </w:pPr>
    </w:p>
    <w:p w:rsidR="00AC25AB" w:rsidRPr="009A0C0C" w:rsidRDefault="00AC25AB" w:rsidP="00AC25AB">
      <w:pPr>
        <w:pStyle w:val="ConsPlusNormal"/>
        <w:ind w:left="720" w:firstLine="0"/>
        <w:jc w:val="center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7.Требование к отчетности</w:t>
      </w:r>
    </w:p>
    <w:p w:rsidR="00193FF7" w:rsidRPr="009A0C0C" w:rsidRDefault="00193FF7" w:rsidP="00AC25AB">
      <w:pPr>
        <w:pStyle w:val="ConsPlusNormal"/>
        <w:ind w:left="720"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193FF7" w:rsidRPr="009A0C0C" w:rsidRDefault="00193FF7" w:rsidP="00193FF7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1</w:t>
      </w:r>
      <w:r w:rsidR="0074686D" w:rsidRPr="009A0C0C">
        <w:rPr>
          <w:rFonts w:ascii="Liberation Serif" w:hAnsi="Liberation Serif" w:cs="Liberation Serif"/>
          <w:sz w:val="24"/>
          <w:szCs w:val="24"/>
        </w:rPr>
        <w:t>8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. Получатель субсидии предоставляет в </w:t>
      </w:r>
      <w:r w:rsidRPr="00003330">
        <w:rPr>
          <w:rFonts w:ascii="Liberation Serif" w:hAnsi="Liberation Serif" w:cs="Liberation Serif"/>
          <w:sz w:val="24"/>
          <w:szCs w:val="24"/>
        </w:rPr>
        <w:t>Управление</w:t>
      </w:r>
      <w:r w:rsidRPr="009A0C0C">
        <w:rPr>
          <w:rFonts w:ascii="Liberation Serif" w:hAnsi="Liberation Serif" w:cs="Liberation Serif"/>
          <w:color w:val="FF0000"/>
          <w:sz w:val="24"/>
          <w:szCs w:val="24"/>
        </w:rPr>
        <w:t xml:space="preserve"> </w:t>
      </w:r>
      <w:r w:rsidR="00003330" w:rsidRPr="00003330">
        <w:rPr>
          <w:rFonts w:ascii="Liberation Serif" w:hAnsi="Liberation Serif" w:cs="Liberation Serif"/>
          <w:sz w:val="24"/>
          <w:szCs w:val="24"/>
        </w:rPr>
        <w:t xml:space="preserve">ежеквартально в срок не позднее </w:t>
      </w:r>
      <w:r w:rsidR="00003330" w:rsidRPr="00003330">
        <w:rPr>
          <w:rFonts w:ascii="Liberation Serif" w:hAnsi="Liberation Serif"/>
          <w:sz w:val="24"/>
          <w:szCs w:val="24"/>
        </w:rPr>
        <w:t xml:space="preserve">10-го рабочего дня </w:t>
      </w:r>
      <w:r w:rsidR="00003330" w:rsidRPr="00003330">
        <w:rPr>
          <w:rFonts w:ascii="Liberation Serif" w:hAnsi="Liberation Serif" w:cs="Liberation Serif"/>
          <w:sz w:val="24"/>
          <w:szCs w:val="24"/>
        </w:rPr>
        <w:t>месяца, следующего за отчетным кварталом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: </w:t>
      </w:r>
    </w:p>
    <w:p w:rsidR="00193FF7" w:rsidRPr="009A0C0C" w:rsidRDefault="00193FF7" w:rsidP="00193FF7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1) отчет по использованию средств субсидии по форме согласно приложению № 3 к Соглашению;</w:t>
      </w:r>
    </w:p>
    <w:p w:rsidR="00193FF7" w:rsidRPr="009A0C0C" w:rsidRDefault="00193FF7" w:rsidP="00193FF7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2)</w:t>
      </w:r>
      <w:r w:rsidRPr="009A0C0C">
        <w:rPr>
          <w:rFonts w:ascii="Liberation Serif" w:hAnsi="Liberation Serif" w:cs="Liberation Serif"/>
        </w:rPr>
        <w:t xml:space="preserve"> </w:t>
      </w:r>
      <w:r w:rsidRPr="009A0C0C">
        <w:rPr>
          <w:rFonts w:ascii="Liberation Serif" w:hAnsi="Liberation Serif" w:cs="Liberation Serif"/>
          <w:sz w:val="24"/>
          <w:szCs w:val="24"/>
        </w:rPr>
        <w:t>отчет о достижении значений целевых показателей деятельности в сфере физической культуры и спорта по форме согласно приложению № 4 к Соглашению.</w:t>
      </w:r>
    </w:p>
    <w:p w:rsidR="00193FF7" w:rsidRPr="009A0C0C" w:rsidRDefault="0074686D" w:rsidP="00193FF7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19</w:t>
      </w:r>
      <w:r w:rsidR="00193FF7" w:rsidRPr="009A0C0C">
        <w:rPr>
          <w:rFonts w:ascii="Liberation Serif" w:hAnsi="Liberation Serif" w:cs="Liberation Serif"/>
          <w:sz w:val="24"/>
          <w:szCs w:val="24"/>
        </w:rPr>
        <w:t xml:space="preserve">. Отчет считается принятым после согласования и подписания уполномоченным </w:t>
      </w:r>
      <w:proofErr w:type="gramStart"/>
      <w:r w:rsidR="00193FF7" w:rsidRPr="009A0C0C">
        <w:rPr>
          <w:rFonts w:ascii="Liberation Serif" w:hAnsi="Liberation Serif" w:cs="Liberation Serif"/>
          <w:sz w:val="24"/>
          <w:szCs w:val="24"/>
        </w:rPr>
        <w:t>лицом  Администрации</w:t>
      </w:r>
      <w:proofErr w:type="gramEnd"/>
      <w:r w:rsidR="00193FF7" w:rsidRPr="009A0C0C">
        <w:rPr>
          <w:rFonts w:ascii="Liberation Serif" w:hAnsi="Liberation Serif" w:cs="Liberation Serif"/>
          <w:sz w:val="24"/>
          <w:szCs w:val="24"/>
        </w:rPr>
        <w:t xml:space="preserve"> </w:t>
      </w:r>
      <w:r w:rsidR="0027395D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="00193FF7"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:rsidR="00AC25AB" w:rsidRPr="009A0C0C" w:rsidRDefault="00AC25AB" w:rsidP="00AC25AB">
      <w:pPr>
        <w:pStyle w:val="ConsPlusNormal"/>
        <w:ind w:left="720"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AC25AB" w:rsidP="00AC25AB">
      <w:pPr>
        <w:pStyle w:val="ConsPlusNormal"/>
        <w:ind w:left="720" w:firstLine="0"/>
        <w:jc w:val="center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8.</w:t>
      </w:r>
      <w:r w:rsidR="003A618C" w:rsidRPr="009A0C0C">
        <w:rPr>
          <w:rFonts w:ascii="Liberation Serif" w:hAnsi="Liberation Serif" w:cs="Liberation Serif"/>
          <w:sz w:val="24"/>
          <w:szCs w:val="24"/>
        </w:rPr>
        <w:t>Ответственность сторон</w:t>
      </w:r>
    </w:p>
    <w:p w:rsidR="003A618C" w:rsidRPr="009A0C0C" w:rsidRDefault="003A618C" w:rsidP="003A618C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93FF7" w:rsidRPr="009A0C0C" w:rsidRDefault="00193FF7" w:rsidP="00193FF7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</w:t>
      </w:r>
      <w:r w:rsidR="0074686D" w:rsidRPr="009A0C0C">
        <w:rPr>
          <w:rFonts w:ascii="Liberation Serif" w:hAnsi="Liberation Serif" w:cs="Liberation Serif"/>
          <w:sz w:val="24"/>
          <w:szCs w:val="24"/>
        </w:rPr>
        <w:t>0</w:t>
      </w:r>
      <w:r w:rsidRPr="009A0C0C">
        <w:rPr>
          <w:rFonts w:ascii="Liberation Serif" w:hAnsi="Liberation Serif" w:cs="Liberation Serif"/>
          <w:sz w:val="24"/>
          <w:szCs w:val="24"/>
        </w:rPr>
        <w:t>. Получатель несет ответственность за целевое использование бюджетных средств, достоверность представленных сведений, документов для получения и расходования субсидии, отчетности.</w:t>
      </w:r>
    </w:p>
    <w:p w:rsidR="00193FF7" w:rsidRPr="009A0C0C" w:rsidRDefault="00193FF7" w:rsidP="00193FF7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</w:t>
      </w:r>
      <w:r w:rsidR="0074686D" w:rsidRPr="009A0C0C">
        <w:rPr>
          <w:rFonts w:ascii="Liberation Serif" w:hAnsi="Liberation Serif" w:cs="Liberation Serif"/>
          <w:sz w:val="24"/>
          <w:szCs w:val="24"/>
        </w:rPr>
        <w:t>1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. При выявлении Администрацией </w:t>
      </w:r>
      <w:r w:rsidR="0027395D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и органами муниципального финансового контроля </w:t>
      </w:r>
      <w:r w:rsidR="0027395D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нарушений, установленных настоящим Порядком условий, целей и порядка предоставления субсидии, возврат субсидии (части субсидии) в бюджет </w:t>
      </w:r>
      <w:r w:rsidR="0027395D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осуществляется на основании предписания Администрации</w:t>
      </w:r>
      <w:r w:rsidR="0027395D" w:rsidRPr="009A0C0C">
        <w:rPr>
          <w:rFonts w:ascii="Liberation Serif" w:hAnsi="Liberation Serif"/>
        </w:rPr>
        <w:t xml:space="preserve"> </w:t>
      </w:r>
      <w:r w:rsidR="0027395D" w:rsidRPr="009A0C0C"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и/или органа муниципального финансового контроля </w:t>
      </w:r>
      <w:r w:rsidR="0027395D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о возмещении ущерба, причиненного </w:t>
      </w:r>
      <w:r w:rsidR="0027395D" w:rsidRPr="009A0C0C">
        <w:rPr>
          <w:rFonts w:ascii="Liberation Serif" w:hAnsi="Liberation Serif" w:cs="Liberation Serif"/>
          <w:sz w:val="24"/>
          <w:szCs w:val="24"/>
        </w:rPr>
        <w:t>муниципальному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округу Первоуральск нарушением бюджетного законодательства, в порядке и сроки, указанные в предписании. </w:t>
      </w:r>
    </w:p>
    <w:p w:rsidR="00252ED2" w:rsidRPr="009A0C0C" w:rsidRDefault="00193FF7" w:rsidP="009F0FC4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</w:t>
      </w:r>
      <w:r w:rsidR="0074686D" w:rsidRPr="009A0C0C">
        <w:rPr>
          <w:rFonts w:ascii="Liberation Serif" w:hAnsi="Liberation Serif" w:cs="Liberation Serif"/>
          <w:sz w:val="24"/>
          <w:szCs w:val="24"/>
        </w:rPr>
        <w:t>2</w:t>
      </w:r>
      <w:r w:rsidRPr="009A0C0C">
        <w:rPr>
          <w:rFonts w:ascii="Liberation Serif" w:hAnsi="Liberation Serif" w:cs="Liberation Serif"/>
          <w:sz w:val="24"/>
          <w:szCs w:val="24"/>
        </w:rPr>
        <w:t>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193FF7" w:rsidRPr="009A0C0C" w:rsidRDefault="00193FF7" w:rsidP="00193FF7">
      <w:pPr>
        <w:pStyle w:val="ConsPlusNormal"/>
        <w:ind w:left="720" w:firstLine="0"/>
        <w:jc w:val="center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AC25AB" w:rsidP="00193FF7">
      <w:pPr>
        <w:pStyle w:val="ConsPlusNormal"/>
        <w:ind w:left="720" w:firstLine="0"/>
        <w:jc w:val="center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9.</w:t>
      </w:r>
      <w:r w:rsidR="003A618C" w:rsidRPr="009A0C0C">
        <w:rPr>
          <w:rFonts w:ascii="Liberation Serif" w:hAnsi="Liberation Serif" w:cs="Liberation Serif"/>
          <w:sz w:val="24"/>
          <w:szCs w:val="24"/>
        </w:rPr>
        <w:t>Заключительные положения</w:t>
      </w:r>
    </w:p>
    <w:p w:rsidR="003A618C" w:rsidRPr="009A0C0C" w:rsidRDefault="003A618C" w:rsidP="003A618C">
      <w:pPr>
        <w:pStyle w:val="ConsPlusNormal"/>
        <w:ind w:left="1080" w:firstLine="0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6654A6" w:rsidP="003A618C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</w:t>
      </w:r>
      <w:r w:rsidR="0074686D" w:rsidRPr="009A0C0C">
        <w:rPr>
          <w:rFonts w:ascii="Liberation Serif" w:hAnsi="Liberation Serif" w:cs="Liberation Serif"/>
          <w:sz w:val="24"/>
          <w:szCs w:val="24"/>
        </w:rPr>
        <w:t>3</w:t>
      </w:r>
      <w:r w:rsidR="003A618C" w:rsidRPr="009A0C0C">
        <w:rPr>
          <w:rFonts w:ascii="Liberation Serif" w:hAnsi="Liberation Serif" w:cs="Liberation Serif"/>
          <w:sz w:val="24"/>
          <w:szCs w:val="24"/>
        </w:rPr>
        <w:t xml:space="preserve">. Изменение настоящего Соглашения осуществляется по инициативе Сторон в письменной форме в виде дополнительного Соглашения к настоящему Соглашению, </w:t>
      </w:r>
      <w:r w:rsidR="003A618C" w:rsidRPr="009A0C0C">
        <w:rPr>
          <w:rFonts w:ascii="Liberation Serif" w:hAnsi="Liberation Serif" w:cs="Liberation Serif"/>
          <w:sz w:val="24"/>
          <w:szCs w:val="24"/>
        </w:rPr>
        <w:lastRenderedPageBreak/>
        <w:t>которые являются его неотъемлемой частью, и вступает в действие после его подписания Сторонами.</w:t>
      </w:r>
    </w:p>
    <w:p w:rsidR="003A618C" w:rsidRPr="009A0C0C" w:rsidRDefault="006654A6" w:rsidP="003A618C">
      <w:pPr>
        <w:pStyle w:val="ConsPlusNormal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</w:t>
      </w:r>
      <w:r w:rsidR="0074686D" w:rsidRPr="009A0C0C">
        <w:rPr>
          <w:rFonts w:ascii="Liberation Serif" w:hAnsi="Liberation Serif" w:cs="Liberation Serif"/>
          <w:sz w:val="24"/>
          <w:szCs w:val="24"/>
        </w:rPr>
        <w:t>4</w:t>
      </w:r>
      <w:r w:rsidR="003A618C" w:rsidRPr="009A0C0C">
        <w:rPr>
          <w:rFonts w:ascii="Liberation Serif" w:hAnsi="Liberation Serif" w:cs="Liberation Serif"/>
          <w:sz w:val="24"/>
          <w:szCs w:val="24"/>
        </w:rPr>
        <w:t>. Настоящее Соглашение вступает в силу от даты подписания обеими Сторонами и действует до "__" ____________ 20__ года, прекращает свое действие после исполнения обеими сторонами своих обязательств в полном объеме.</w:t>
      </w:r>
    </w:p>
    <w:p w:rsidR="00252ED2" w:rsidRPr="009A0C0C" w:rsidRDefault="00252ED2" w:rsidP="00252ED2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</w:t>
      </w:r>
      <w:r w:rsidR="0074686D" w:rsidRPr="009A0C0C">
        <w:rPr>
          <w:rFonts w:ascii="Liberation Serif" w:hAnsi="Liberation Serif" w:cs="Liberation Serif"/>
          <w:sz w:val="24"/>
          <w:szCs w:val="24"/>
        </w:rPr>
        <w:t>5</w:t>
      </w:r>
      <w:r w:rsidRPr="009A0C0C">
        <w:rPr>
          <w:rFonts w:ascii="Liberation Serif" w:hAnsi="Liberation Serif" w:cs="Liberation Serif"/>
          <w:sz w:val="24"/>
          <w:szCs w:val="24"/>
        </w:rPr>
        <w:t>. Расторжение настоящего Соглашения возможно в следующих случаях:</w:t>
      </w:r>
    </w:p>
    <w:p w:rsidR="00252ED2" w:rsidRPr="009A0C0C" w:rsidRDefault="00252ED2" w:rsidP="00252ED2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1) реорганизация или ликвидации Получателя субсидии;</w:t>
      </w:r>
    </w:p>
    <w:p w:rsidR="00252ED2" w:rsidRPr="009A0C0C" w:rsidRDefault="00252ED2" w:rsidP="00252ED2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2) нарушении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252ED2" w:rsidRPr="009A0C0C" w:rsidRDefault="00252ED2" w:rsidP="00252ED2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3) при не достижении согласия по новым условиям соглашения, в связи с изменением ранее доведенных лимитов обязательств на предоставление субсидии;</w:t>
      </w:r>
    </w:p>
    <w:p w:rsidR="00252ED2" w:rsidRPr="009A0C0C" w:rsidRDefault="00252ED2" w:rsidP="00252ED2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4) иные случаи.</w:t>
      </w:r>
    </w:p>
    <w:p w:rsidR="00252ED2" w:rsidRPr="009A0C0C" w:rsidRDefault="00252ED2" w:rsidP="00252ED2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</w:t>
      </w:r>
      <w:r w:rsidR="0074686D" w:rsidRPr="009A0C0C">
        <w:rPr>
          <w:rFonts w:ascii="Liberation Serif" w:hAnsi="Liberation Serif" w:cs="Liberation Serif"/>
          <w:sz w:val="24"/>
          <w:szCs w:val="24"/>
        </w:rPr>
        <w:t>6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. Соглашение может быть расторгнуто Администрацией </w:t>
      </w:r>
      <w:r w:rsidR="003D46D8" w:rsidRPr="009A0C0C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 округа Первоуральск в одностороннем порядке в случае уменьшения лимитов бюджетных обязательств (приостановление финансирования главным распорядителем бюджетных средств) с предварительным уведомлением Получателя субсидии не менее чем за 10 (десять) календарных дней.</w:t>
      </w:r>
    </w:p>
    <w:p w:rsidR="00252ED2" w:rsidRPr="009A0C0C" w:rsidRDefault="00252ED2" w:rsidP="00252ED2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</w:t>
      </w:r>
      <w:r w:rsidR="0074686D" w:rsidRPr="009A0C0C">
        <w:rPr>
          <w:rFonts w:ascii="Liberation Serif" w:hAnsi="Liberation Serif" w:cs="Liberation Serif"/>
          <w:sz w:val="24"/>
          <w:szCs w:val="24"/>
        </w:rPr>
        <w:t>7</w:t>
      </w:r>
      <w:r w:rsidRPr="009A0C0C">
        <w:rPr>
          <w:rFonts w:ascii="Liberation Serif" w:hAnsi="Liberation Serif" w:cs="Liberation Serif"/>
          <w:sz w:val="24"/>
          <w:szCs w:val="24"/>
        </w:rPr>
        <w:t xml:space="preserve">. Споры, возникающие между Сторонами, решаются путем проведения переговоров с оформлением соответствующих протоколов или иных документов, либо в судебном порядке в соответствии с законодательством Российской Федерации. </w:t>
      </w:r>
    </w:p>
    <w:p w:rsidR="00D61A3B" w:rsidRPr="009A0C0C" w:rsidRDefault="00252ED2" w:rsidP="00252ED2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2</w:t>
      </w:r>
      <w:r w:rsidR="0074686D" w:rsidRPr="009A0C0C">
        <w:rPr>
          <w:rFonts w:ascii="Liberation Serif" w:hAnsi="Liberation Serif" w:cs="Liberation Serif"/>
          <w:sz w:val="24"/>
          <w:szCs w:val="24"/>
        </w:rPr>
        <w:t>8</w:t>
      </w:r>
      <w:r w:rsidRPr="009A0C0C">
        <w:rPr>
          <w:rFonts w:ascii="Liberation Serif" w:hAnsi="Liberation Serif" w:cs="Liberation Serif"/>
          <w:sz w:val="24"/>
          <w:szCs w:val="24"/>
        </w:rPr>
        <w:t>. Настоящее соглашение заключено Сторонами в двух экземплярах, имеющих одинаковую юридическую силу, по одному для каждой из Сторон.</w:t>
      </w:r>
    </w:p>
    <w:p w:rsidR="00252ED2" w:rsidRPr="009A0C0C" w:rsidRDefault="00252ED2" w:rsidP="00252ED2">
      <w:pPr>
        <w:pStyle w:val="ConsPlusNormal"/>
        <w:jc w:val="both"/>
        <w:rPr>
          <w:rFonts w:ascii="Liberation Serif" w:hAnsi="Liberation Serif" w:cs="Liberation Serif"/>
          <w:sz w:val="24"/>
          <w:szCs w:val="24"/>
        </w:rPr>
      </w:pPr>
    </w:p>
    <w:p w:rsidR="003A618C" w:rsidRPr="009A0C0C" w:rsidRDefault="00AC25AB" w:rsidP="00252ED2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  <w:r w:rsidRPr="009A0C0C">
        <w:rPr>
          <w:rFonts w:ascii="Liberation Serif" w:hAnsi="Liberation Serif" w:cs="Liberation Serif"/>
          <w:sz w:val="24"/>
          <w:szCs w:val="24"/>
        </w:rPr>
        <w:t>10.</w:t>
      </w:r>
      <w:r w:rsidR="003A618C" w:rsidRPr="009A0C0C">
        <w:rPr>
          <w:rFonts w:ascii="Liberation Serif" w:hAnsi="Liberation Serif" w:cs="Liberation Serif"/>
          <w:sz w:val="24"/>
          <w:szCs w:val="24"/>
        </w:rPr>
        <w:t>Юридические адреса и платежные реквизиты Сторон</w:t>
      </w:r>
    </w:p>
    <w:p w:rsidR="003A618C" w:rsidRPr="009A0C0C" w:rsidRDefault="003A618C" w:rsidP="003A618C">
      <w:pPr>
        <w:pStyle w:val="ConsPlusNormal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74AF5" w:rsidRPr="009A0C0C" w:rsidTr="002C705A">
        <w:trPr>
          <w:trHeight w:val="5400"/>
        </w:trPr>
        <w:tc>
          <w:tcPr>
            <w:tcW w:w="4857" w:type="dxa"/>
            <w:shd w:val="clear" w:color="auto" w:fill="auto"/>
          </w:tcPr>
          <w:p w:rsidR="003A618C" w:rsidRPr="009A0C0C" w:rsidRDefault="003A618C" w:rsidP="0073785E">
            <w:pPr>
              <w:pStyle w:val="ConsPlusNonforma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Администрация </w:t>
            </w:r>
          </w:p>
          <w:p w:rsidR="003A618C" w:rsidRPr="009A0C0C" w:rsidRDefault="003D46D8" w:rsidP="0073785E">
            <w:pPr>
              <w:pStyle w:val="ConsPlusNonforma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b/>
                <w:sz w:val="24"/>
                <w:szCs w:val="24"/>
              </w:rPr>
              <w:t>муниципального</w:t>
            </w:r>
            <w:r w:rsidR="006654A6" w:rsidRPr="009A0C0C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="003A618C" w:rsidRPr="009A0C0C">
              <w:rPr>
                <w:rFonts w:ascii="Liberation Serif" w:hAnsi="Liberation Serif" w:cs="Liberation Serif"/>
                <w:b/>
                <w:sz w:val="24"/>
                <w:szCs w:val="24"/>
              </w:rPr>
              <w:t>округа Первоуральск</w:t>
            </w:r>
          </w:p>
          <w:p w:rsidR="001D73A6" w:rsidRPr="009A0C0C" w:rsidRDefault="001D73A6" w:rsidP="001D73A6">
            <w:pPr>
              <w:pStyle w:val="ConsPlusNonforma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1D73A6" w:rsidRPr="009A0C0C" w:rsidRDefault="001D73A6" w:rsidP="001D73A6">
            <w:pPr>
              <w:pStyle w:val="ConsPlusNonforma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1D73A6" w:rsidRPr="009A0C0C" w:rsidRDefault="001D73A6" w:rsidP="001D73A6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>Юридический адрес:</w:t>
            </w:r>
          </w:p>
          <w:p w:rsidR="001D73A6" w:rsidRPr="009A0C0C" w:rsidRDefault="001D73A6" w:rsidP="001D73A6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D73A6" w:rsidRPr="009A0C0C" w:rsidRDefault="001D73A6" w:rsidP="001D73A6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>ИНН/ КПП</w:t>
            </w:r>
          </w:p>
          <w:p w:rsidR="001D73A6" w:rsidRPr="009A0C0C" w:rsidRDefault="001D73A6" w:rsidP="001D73A6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>ОКТМО</w:t>
            </w:r>
          </w:p>
          <w:p w:rsidR="001D73A6" w:rsidRPr="009A0C0C" w:rsidRDefault="001D73A6" w:rsidP="001D73A6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D73A6" w:rsidRPr="009A0C0C" w:rsidRDefault="001D73A6" w:rsidP="001D73A6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>Реквизиты банка:</w:t>
            </w:r>
          </w:p>
          <w:p w:rsidR="001D73A6" w:rsidRPr="009A0C0C" w:rsidRDefault="001D73A6" w:rsidP="001D73A6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D73A6" w:rsidRPr="009A0C0C" w:rsidRDefault="001D73A6" w:rsidP="0073785E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D73A6" w:rsidRPr="009A0C0C" w:rsidRDefault="001D73A6" w:rsidP="0073785E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D73A6" w:rsidRPr="009A0C0C" w:rsidRDefault="001D73A6" w:rsidP="0073785E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D73A6" w:rsidRPr="009A0C0C" w:rsidRDefault="001D73A6" w:rsidP="0073785E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D73A6" w:rsidRPr="009A0C0C" w:rsidRDefault="001D73A6" w:rsidP="0073785E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D73A6" w:rsidRPr="009A0C0C" w:rsidRDefault="001D73A6" w:rsidP="0073785E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618C" w:rsidRPr="009A0C0C" w:rsidRDefault="003A618C" w:rsidP="0073785E">
            <w:pPr>
              <w:pStyle w:val="ConsPlusNonforma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Глава </w:t>
            </w:r>
            <w:r w:rsidR="003D46D8" w:rsidRPr="009A0C0C">
              <w:rPr>
                <w:rFonts w:ascii="Liberation Serif" w:hAnsi="Liberation Serif" w:cs="Liberation Serif"/>
                <w:b/>
                <w:sz w:val="24"/>
                <w:szCs w:val="24"/>
              </w:rPr>
              <w:t>муниципального</w:t>
            </w:r>
            <w:r w:rsidRPr="009A0C0C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округа Первоуральск</w:t>
            </w:r>
          </w:p>
          <w:p w:rsidR="003A618C" w:rsidRPr="009A0C0C" w:rsidRDefault="003A618C" w:rsidP="0073785E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618C" w:rsidRPr="009A0C0C" w:rsidRDefault="003A618C" w:rsidP="0073785E">
            <w:pPr>
              <w:pStyle w:val="ConsPlusNonformat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>_______________/_____________</w:t>
            </w:r>
            <w:r w:rsidR="00661D0F" w:rsidRPr="009A0C0C">
              <w:rPr>
                <w:rFonts w:ascii="Liberation Serif" w:hAnsi="Liberation Serif" w:cs="Liberation Serif"/>
                <w:sz w:val="24"/>
                <w:szCs w:val="24"/>
              </w:rPr>
              <w:t>______</w:t>
            </w: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 xml:space="preserve">/                          </w:t>
            </w:r>
          </w:p>
          <w:p w:rsidR="003A618C" w:rsidRPr="009A0C0C" w:rsidRDefault="001D73A6" w:rsidP="0073785E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 xml:space="preserve">      </w:t>
            </w:r>
            <w:r w:rsidRPr="009A0C0C">
              <w:rPr>
                <w:rFonts w:ascii="Liberation Serif" w:hAnsi="Liberation Serif" w:cs="Liberation Serif"/>
              </w:rPr>
              <w:t xml:space="preserve">подпись                    расшифровка </w:t>
            </w:r>
            <w:r w:rsidR="00661D0F" w:rsidRPr="009A0C0C">
              <w:rPr>
                <w:rFonts w:ascii="Liberation Serif" w:hAnsi="Liberation Serif" w:cs="Liberation Serif"/>
              </w:rPr>
              <w:t>подписи</w:t>
            </w:r>
          </w:p>
        </w:tc>
        <w:tc>
          <w:tcPr>
            <w:tcW w:w="4857" w:type="dxa"/>
            <w:shd w:val="clear" w:color="auto" w:fill="auto"/>
          </w:tcPr>
          <w:p w:rsidR="003A618C" w:rsidRPr="009A0C0C" w:rsidRDefault="003A618C" w:rsidP="0073785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b/>
                <w:sz w:val="24"/>
                <w:szCs w:val="24"/>
              </w:rPr>
              <w:t>Получатель субсидии</w:t>
            </w:r>
          </w:p>
          <w:p w:rsidR="003A618C" w:rsidRPr="009A0C0C" w:rsidRDefault="003A618C" w:rsidP="0073785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D73A6" w:rsidRPr="009A0C0C" w:rsidRDefault="001D73A6" w:rsidP="0073785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1D73A6" w:rsidRPr="009A0C0C" w:rsidRDefault="001D73A6" w:rsidP="00FF241B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618C" w:rsidRPr="009A0C0C" w:rsidRDefault="003A618C" w:rsidP="00FF241B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>Юридический адрес:</w:t>
            </w:r>
          </w:p>
          <w:p w:rsidR="003A618C" w:rsidRPr="009A0C0C" w:rsidRDefault="003A618C" w:rsidP="00FF241B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618C" w:rsidRPr="009A0C0C" w:rsidRDefault="003A618C" w:rsidP="00FF241B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>ИНН/ КПП</w:t>
            </w:r>
          </w:p>
          <w:p w:rsidR="003A618C" w:rsidRPr="009A0C0C" w:rsidRDefault="003A618C" w:rsidP="00FF241B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>ОКТМО</w:t>
            </w:r>
          </w:p>
          <w:p w:rsidR="003A618C" w:rsidRPr="009A0C0C" w:rsidRDefault="003A618C" w:rsidP="00FF241B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618C" w:rsidRPr="009A0C0C" w:rsidRDefault="003A618C" w:rsidP="00FF241B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>Реквизиты банка:</w:t>
            </w:r>
          </w:p>
          <w:p w:rsidR="003A618C" w:rsidRPr="009A0C0C" w:rsidRDefault="003A618C" w:rsidP="00FF241B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618C" w:rsidRPr="009A0C0C" w:rsidRDefault="003A618C" w:rsidP="00FF241B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3A618C" w:rsidRPr="009A0C0C" w:rsidRDefault="003A618C" w:rsidP="0073785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3A618C" w:rsidRPr="009A0C0C" w:rsidRDefault="003A618C" w:rsidP="0073785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3A618C" w:rsidRPr="009A0C0C" w:rsidRDefault="003A618C" w:rsidP="0073785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3A618C" w:rsidRPr="009A0C0C" w:rsidRDefault="003A618C" w:rsidP="0073785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3A618C" w:rsidRPr="009A0C0C" w:rsidRDefault="003A618C" w:rsidP="0073785E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3A618C" w:rsidRPr="009A0C0C" w:rsidRDefault="003A618C" w:rsidP="001D73A6">
            <w:pPr>
              <w:pStyle w:val="ConsPlusNormal"/>
              <w:ind w:firstLine="0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b/>
                <w:sz w:val="24"/>
                <w:szCs w:val="24"/>
              </w:rPr>
              <w:t>Руководитель</w:t>
            </w:r>
          </w:p>
          <w:p w:rsidR="001D73A6" w:rsidRPr="009A0C0C" w:rsidRDefault="00661D0F" w:rsidP="00252ED2">
            <w:pPr>
              <w:pStyle w:val="ConsPlusNormal"/>
              <w:tabs>
                <w:tab w:val="center" w:pos="2284"/>
              </w:tabs>
              <w:ind w:firstLine="0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   </w:t>
            </w:r>
            <w:r w:rsidR="001D73A6" w:rsidRPr="009A0C0C">
              <w:rPr>
                <w:rFonts w:ascii="Liberation Serif" w:hAnsi="Liberation Serif" w:cs="Liberation Serif"/>
              </w:rPr>
              <w:t>должность</w:t>
            </w:r>
            <w:r w:rsidR="00252ED2" w:rsidRPr="009A0C0C">
              <w:rPr>
                <w:rFonts w:ascii="Liberation Serif" w:hAnsi="Liberation Serif" w:cs="Liberation Serif"/>
              </w:rPr>
              <w:tab/>
            </w:r>
          </w:p>
          <w:p w:rsidR="00661D0F" w:rsidRPr="009A0C0C" w:rsidRDefault="00661D0F" w:rsidP="00661D0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0C0C">
              <w:rPr>
                <w:rFonts w:ascii="Liberation Serif" w:hAnsi="Liberation Serif" w:cs="Liberation Serif"/>
                <w:sz w:val="24"/>
                <w:szCs w:val="24"/>
              </w:rPr>
              <w:t xml:space="preserve">_______________/___________________/                          </w:t>
            </w:r>
          </w:p>
          <w:p w:rsidR="003A618C" w:rsidRPr="009A0C0C" w:rsidRDefault="00661D0F" w:rsidP="00661D0F">
            <w:pPr>
              <w:pStyle w:val="ConsPlusNormal"/>
              <w:ind w:firstLine="0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      подпись                    расшифровка подписи</w:t>
            </w:r>
          </w:p>
        </w:tc>
      </w:tr>
    </w:tbl>
    <w:p w:rsidR="003A618C" w:rsidRPr="009A0C0C" w:rsidRDefault="003A618C" w:rsidP="003A618C">
      <w:pPr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  <w:sz w:val="28"/>
          <w:szCs w:val="28"/>
        </w:rPr>
        <w:br w:type="page"/>
      </w:r>
    </w:p>
    <w:tbl>
      <w:tblPr>
        <w:tblpPr w:leftFromText="180" w:rightFromText="180" w:horzAnchor="margin" w:tblpXSpec="right" w:tblpY="-555"/>
        <w:tblW w:w="374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2"/>
      </w:tblGrid>
      <w:tr w:rsidR="00F74AF5" w:rsidRPr="009A0C0C" w:rsidTr="003D46D8">
        <w:trPr>
          <w:trHeight w:val="589"/>
        </w:trPr>
        <w:tc>
          <w:tcPr>
            <w:tcW w:w="3742" w:type="dxa"/>
            <w:hideMark/>
          </w:tcPr>
          <w:p w:rsidR="003A618C" w:rsidRPr="009A0C0C" w:rsidRDefault="003A618C" w:rsidP="0073785E">
            <w:pPr>
              <w:jc w:val="both"/>
              <w:rPr>
                <w:rFonts w:ascii="Liberation Serif" w:hAnsi="Liberation Serif" w:cs="Liberation Serif"/>
              </w:rPr>
            </w:pPr>
          </w:p>
          <w:p w:rsidR="003A618C" w:rsidRPr="009A0C0C" w:rsidRDefault="003A618C" w:rsidP="0073785E">
            <w:pPr>
              <w:jc w:val="both"/>
              <w:rPr>
                <w:rFonts w:ascii="Liberation Serif" w:hAnsi="Liberation Serif" w:cs="Liberation Serif"/>
              </w:rPr>
            </w:pPr>
          </w:p>
          <w:p w:rsidR="003A618C" w:rsidRPr="009A0C0C" w:rsidRDefault="009C5C69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br w:type="page"/>
              <w:t xml:space="preserve">Приложение </w:t>
            </w:r>
            <w:r w:rsidR="003A618C" w:rsidRPr="009A0C0C">
              <w:rPr>
                <w:rFonts w:ascii="Liberation Serif" w:hAnsi="Liberation Serif" w:cs="Liberation Serif"/>
              </w:rPr>
              <w:t>1</w:t>
            </w:r>
          </w:p>
          <w:p w:rsidR="003A618C" w:rsidRPr="009A0C0C" w:rsidRDefault="003A618C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Соглашению о предоставлении субсидии из </w:t>
            </w:r>
            <w:proofErr w:type="gramStart"/>
            <w:r w:rsidRPr="009A0C0C">
              <w:rPr>
                <w:rFonts w:ascii="Liberation Serif" w:hAnsi="Liberation Serif" w:cs="Liberation Serif"/>
              </w:rPr>
              <w:t xml:space="preserve">бюджета </w:t>
            </w:r>
            <w:r w:rsidR="003D46D8" w:rsidRPr="009A0C0C">
              <w:rPr>
                <w:rFonts w:ascii="Liberation Serif" w:hAnsi="Liberation Serif"/>
              </w:rPr>
              <w:t xml:space="preserve"> </w:t>
            </w:r>
            <w:r w:rsidR="003D46D8" w:rsidRPr="009A0C0C">
              <w:rPr>
                <w:rFonts w:ascii="Liberation Serif" w:hAnsi="Liberation Serif" w:cs="Liberation Serif"/>
              </w:rPr>
              <w:t>муниципального</w:t>
            </w:r>
            <w:proofErr w:type="gramEnd"/>
            <w:r w:rsidR="003D46D8" w:rsidRPr="009A0C0C">
              <w:rPr>
                <w:rFonts w:ascii="Liberation Serif" w:hAnsi="Liberation Serif" w:cs="Liberation Serif"/>
              </w:rPr>
              <w:t xml:space="preserve"> </w:t>
            </w:r>
            <w:r w:rsidRPr="009A0C0C">
              <w:rPr>
                <w:rFonts w:ascii="Liberation Serif" w:hAnsi="Liberation Serif" w:cs="Liberation Serif"/>
              </w:rPr>
              <w:t xml:space="preserve">округа Первоуральск на поддержку </w:t>
            </w:r>
            <w:r w:rsidR="005E1E64" w:rsidRPr="009A0C0C">
              <w:rPr>
                <w:rFonts w:ascii="Liberation Serif" w:hAnsi="Liberation Serif" w:cs="Liberation Serif"/>
              </w:rPr>
              <w:t xml:space="preserve">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3A618C" w:rsidRPr="009A0C0C" w:rsidRDefault="003A618C" w:rsidP="003A618C">
      <w:pPr>
        <w:jc w:val="both"/>
        <w:rPr>
          <w:rFonts w:ascii="Liberation Serif" w:hAnsi="Liberation Serif" w:cs="Liberation Serif"/>
          <w:sz w:val="28"/>
          <w:szCs w:val="28"/>
        </w:rPr>
      </w:pPr>
      <w:r w:rsidRPr="009A0C0C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3A618C" w:rsidRPr="009A0C0C" w:rsidRDefault="003A618C" w:rsidP="003A618C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3A618C" w:rsidRPr="009A0C0C" w:rsidRDefault="003A618C" w:rsidP="003A618C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3A618C" w:rsidRPr="009A0C0C" w:rsidRDefault="003A618C" w:rsidP="003A618C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3A618C" w:rsidRPr="009A0C0C" w:rsidRDefault="003A618C" w:rsidP="003A618C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A6216C" w:rsidRPr="009A0C0C" w:rsidRDefault="00A6216C" w:rsidP="00412E05">
      <w:pPr>
        <w:rPr>
          <w:rFonts w:ascii="Liberation Serif" w:hAnsi="Liberation Serif" w:cs="Liberation Serif"/>
        </w:rPr>
      </w:pPr>
    </w:p>
    <w:p w:rsidR="00A6216C" w:rsidRPr="009A0C0C" w:rsidRDefault="00A6216C" w:rsidP="00412E05">
      <w:pPr>
        <w:rPr>
          <w:rFonts w:ascii="Liberation Serif" w:hAnsi="Liberation Serif" w:cs="Liberation Serif"/>
        </w:rPr>
      </w:pPr>
    </w:p>
    <w:p w:rsidR="003D46D8" w:rsidRPr="009A0C0C" w:rsidRDefault="003D46D8" w:rsidP="00661D0F">
      <w:pPr>
        <w:contextualSpacing/>
        <w:jc w:val="center"/>
        <w:rPr>
          <w:rFonts w:ascii="Liberation Serif" w:hAnsi="Liberation Serif" w:cs="Liberation Serif"/>
          <w:b/>
        </w:rPr>
      </w:pPr>
    </w:p>
    <w:p w:rsidR="00661D0F" w:rsidRPr="009A0C0C" w:rsidRDefault="00661D0F" w:rsidP="00661D0F">
      <w:pPr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ЗАЯВКА</w:t>
      </w:r>
    </w:p>
    <w:p w:rsidR="00661D0F" w:rsidRPr="009A0C0C" w:rsidRDefault="00661D0F" w:rsidP="00661D0F">
      <w:pPr>
        <w:pBdr>
          <w:bottom w:val="single" w:sz="12" w:space="1" w:color="auto"/>
        </w:pBdr>
        <w:contextualSpacing/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на </w:t>
      </w:r>
      <w:r w:rsidR="00FD1F3F">
        <w:rPr>
          <w:rFonts w:ascii="Liberation Serif" w:hAnsi="Liberation Serif" w:cs="Liberation Serif"/>
          <w:b/>
        </w:rPr>
        <w:t>финансовое обеспечение затрат</w:t>
      </w:r>
    </w:p>
    <w:p w:rsidR="00661D0F" w:rsidRPr="009A0C0C" w:rsidRDefault="00661D0F" w:rsidP="00661D0F">
      <w:pPr>
        <w:pBdr>
          <w:bottom w:val="single" w:sz="12" w:space="1" w:color="auto"/>
        </w:pBdr>
        <w:contextualSpacing/>
        <w:jc w:val="center"/>
        <w:rPr>
          <w:rFonts w:ascii="Liberation Serif" w:hAnsi="Liberation Serif" w:cs="Liberation Serif"/>
        </w:rPr>
      </w:pPr>
    </w:p>
    <w:p w:rsidR="00661D0F" w:rsidRPr="009A0C0C" w:rsidRDefault="00661D0F" w:rsidP="00661D0F">
      <w:pPr>
        <w:contextualSpacing/>
        <w:jc w:val="center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i/>
          <w:iCs/>
          <w:sz w:val="20"/>
          <w:szCs w:val="20"/>
        </w:rPr>
        <w:t>(полное наименование юридического лица)</w:t>
      </w:r>
    </w:p>
    <w:p w:rsidR="00661D0F" w:rsidRPr="009A0C0C" w:rsidRDefault="00661D0F" w:rsidP="00661D0F">
      <w:pPr>
        <w:contextualSpacing/>
        <w:jc w:val="center"/>
        <w:rPr>
          <w:rFonts w:ascii="Liberation Serif" w:hAnsi="Liberation Serif" w:cs="Liberation Serif"/>
          <w:sz w:val="20"/>
          <w:szCs w:val="20"/>
        </w:rPr>
      </w:pPr>
    </w:p>
    <w:p w:rsidR="00661D0F" w:rsidRPr="009A0C0C" w:rsidRDefault="00661D0F" w:rsidP="00661D0F">
      <w:pPr>
        <w:contextualSpacing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на __________ месяц 20__ год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6433"/>
        <w:gridCol w:w="1843"/>
      </w:tblGrid>
      <w:tr w:rsidR="00F74AF5" w:rsidRPr="009A0C0C" w:rsidTr="009600E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№ п/п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Наименование затрат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Сумма, руб.</w:t>
            </w:r>
          </w:p>
        </w:tc>
      </w:tr>
      <w:tr w:rsidR="00F74AF5" w:rsidRPr="009A0C0C" w:rsidTr="009600E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3</w:t>
            </w:r>
          </w:p>
        </w:tc>
      </w:tr>
      <w:tr w:rsidR="00F74AF5" w:rsidRPr="009A0C0C" w:rsidTr="009600E6">
        <w:trPr>
          <w:trHeight w:val="38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1.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Остаток средств на счете на </w:t>
            </w:r>
            <w:proofErr w:type="gramStart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01._</w:t>
            </w:r>
            <w:proofErr w:type="gramEnd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____20__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38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2.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Финансирование на ___________ 20__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38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38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1.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Участие, организация и проведение спортивных мероприятий и соревнований: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3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заявочный взнос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проживание в дни соревнований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суточные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проезд до места соревнований и обратно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питание в дни соревнований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 наградная атрибутика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2.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Транспортные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3.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Мероприятия антитеррористической безопасности </w:t>
            </w:r>
            <w:r w:rsidR="00FF4B2B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(охрана общественного порядка, </w:t>
            </w:r>
            <w:r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проведение оперативно-технического осмотра места проведения на предмет антитеррористической защищенности)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53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4.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Медицинское сопровождение во время проведения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5.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Аренда спортсооружений и оборудования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6.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Style w:val="af3"/>
                <w:rFonts w:ascii="Liberation Serif" w:hAnsi="Liberation Serif" w:cs="Liberation Serif"/>
                <w:b w:val="0"/>
                <w:sz w:val="22"/>
                <w:szCs w:val="22"/>
                <w:shd w:val="clear" w:color="auto" w:fill="FFFFFF"/>
              </w:rPr>
              <w:t xml:space="preserve">Приобретение компьютерного оборудования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7.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Приобретение спортивного инвентаря, оборудования и спортивной экипировки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8.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Приобретение средств индивидуальной защиты, дезинфицирующих средств, бесконтактных термометров, </w:t>
            </w:r>
            <w:proofErr w:type="spellStart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обеззараживателей</w:t>
            </w:r>
            <w:proofErr w:type="spellEnd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 (</w:t>
            </w:r>
            <w:proofErr w:type="spellStart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рециркуляторов</w:t>
            </w:r>
            <w:proofErr w:type="spellEnd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) воздуха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F74AF5" w:rsidRPr="009A0C0C" w:rsidTr="009600E6">
        <w:trPr>
          <w:trHeight w:val="28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1D0F" w:rsidRPr="009A0C0C" w:rsidRDefault="00661D0F" w:rsidP="009600E6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1D0F" w:rsidRPr="009A0C0C" w:rsidRDefault="00661D0F" w:rsidP="009600E6">
            <w:pPr>
              <w:contextualSpacing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0F" w:rsidRPr="009A0C0C" w:rsidRDefault="00661D0F" w:rsidP="009600E6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661D0F" w:rsidRPr="009A0C0C" w:rsidRDefault="00661D0F" w:rsidP="00886E3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Руководитель ______________________/                                   /</w:t>
      </w:r>
    </w:p>
    <w:p w:rsidR="00661D0F" w:rsidRPr="009A0C0C" w:rsidRDefault="00661D0F" w:rsidP="00886E36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/должность/                           подпись                      расшифровка подписи</w:t>
      </w:r>
    </w:p>
    <w:p w:rsidR="00661D0F" w:rsidRPr="009A0C0C" w:rsidRDefault="00661D0F" w:rsidP="00886E3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           </w:t>
      </w:r>
      <w:proofErr w:type="spellStart"/>
      <w:r w:rsidRPr="009A0C0C">
        <w:rPr>
          <w:rFonts w:ascii="Liberation Serif" w:hAnsi="Liberation Serif" w:cs="Liberation Serif"/>
        </w:rPr>
        <w:t>м.п</w:t>
      </w:r>
      <w:proofErr w:type="spellEnd"/>
      <w:r w:rsidRPr="009A0C0C">
        <w:rPr>
          <w:rFonts w:ascii="Liberation Serif" w:hAnsi="Liberation Serif" w:cs="Liberation Serif"/>
        </w:rPr>
        <w:t xml:space="preserve">.                                                             </w:t>
      </w:r>
    </w:p>
    <w:p w:rsidR="00661D0F" w:rsidRPr="009A0C0C" w:rsidRDefault="00661D0F" w:rsidP="00886E3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Главный бухгалтер: ________________/                                   /</w:t>
      </w:r>
    </w:p>
    <w:p w:rsidR="00661D0F" w:rsidRPr="009A0C0C" w:rsidRDefault="00661D0F" w:rsidP="00886E36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                                       </w:t>
      </w:r>
      <w:r w:rsidRPr="009A0C0C">
        <w:rPr>
          <w:rFonts w:ascii="Liberation Serif" w:hAnsi="Liberation Serif" w:cs="Liberation Serif"/>
          <w:sz w:val="20"/>
          <w:szCs w:val="20"/>
        </w:rPr>
        <w:t>подпись                     расшифровка подписи</w:t>
      </w:r>
    </w:p>
    <w:p w:rsidR="00661D0F" w:rsidRPr="009A0C0C" w:rsidRDefault="00661D0F" w:rsidP="00886E36">
      <w:pPr>
        <w:contextualSpacing/>
        <w:jc w:val="both"/>
        <w:rPr>
          <w:rFonts w:ascii="Liberation Serif" w:hAnsi="Liberation Serif" w:cs="Liberation Serif"/>
          <w:sz w:val="22"/>
          <w:szCs w:val="22"/>
        </w:rPr>
      </w:pPr>
      <w:r w:rsidRPr="009A0C0C">
        <w:rPr>
          <w:rFonts w:ascii="Liberation Serif" w:hAnsi="Liberation Serif" w:cs="Liberation Serif"/>
          <w:sz w:val="22"/>
          <w:szCs w:val="22"/>
        </w:rPr>
        <w:t>Проверено и согласовано / _______ 20__года/:</w:t>
      </w:r>
    </w:p>
    <w:p w:rsidR="00661D0F" w:rsidRPr="009A0C0C" w:rsidRDefault="00661D0F" w:rsidP="00886E36">
      <w:pPr>
        <w:contextualSpacing/>
        <w:jc w:val="both"/>
        <w:rPr>
          <w:rFonts w:ascii="Liberation Serif" w:hAnsi="Liberation Serif" w:cs="Liberation Serif"/>
          <w:sz w:val="22"/>
          <w:szCs w:val="22"/>
        </w:rPr>
      </w:pPr>
      <w:r w:rsidRPr="009A0C0C">
        <w:rPr>
          <w:rFonts w:ascii="Liberation Serif" w:hAnsi="Liberation Serif" w:cs="Liberation Serif"/>
          <w:sz w:val="22"/>
          <w:szCs w:val="22"/>
        </w:rPr>
        <w:t xml:space="preserve">Специалист Управления </w:t>
      </w:r>
    </w:p>
    <w:p w:rsidR="00661D0F" w:rsidRPr="009A0C0C" w:rsidRDefault="00661D0F" w:rsidP="00886E36">
      <w:pPr>
        <w:contextualSpacing/>
        <w:jc w:val="both"/>
        <w:rPr>
          <w:rFonts w:ascii="Liberation Serif" w:hAnsi="Liberation Serif" w:cs="Liberation Serif"/>
          <w:sz w:val="22"/>
          <w:szCs w:val="22"/>
        </w:rPr>
      </w:pPr>
      <w:r w:rsidRPr="009A0C0C">
        <w:rPr>
          <w:rFonts w:ascii="Liberation Serif" w:hAnsi="Liberation Serif" w:cs="Liberation Serif"/>
          <w:sz w:val="22"/>
          <w:szCs w:val="22"/>
        </w:rPr>
        <w:t xml:space="preserve">культуры, </w:t>
      </w:r>
      <w:proofErr w:type="spellStart"/>
      <w:r w:rsidRPr="009A0C0C">
        <w:rPr>
          <w:rFonts w:ascii="Liberation Serif" w:hAnsi="Liberation Serif" w:cs="Liberation Serif"/>
          <w:sz w:val="22"/>
          <w:szCs w:val="22"/>
        </w:rPr>
        <w:t>ФКиС</w:t>
      </w:r>
      <w:proofErr w:type="spellEnd"/>
      <w:r w:rsidRPr="009A0C0C">
        <w:rPr>
          <w:rFonts w:ascii="Liberation Serif" w:hAnsi="Liberation Serif" w:cs="Liberation Serif"/>
          <w:sz w:val="22"/>
          <w:szCs w:val="22"/>
        </w:rPr>
        <w:t xml:space="preserve"> Администрации</w:t>
      </w:r>
    </w:p>
    <w:p w:rsidR="00661D0F" w:rsidRPr="009A0C0C" w:rsidRDefault="003D46D8" w:rsidP="00886E3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  <w:sz w:val="22"/>
          <w:szCs w:val="22"/>
        </w:rPr>
        <w:t>муниципального</w:t>
      </w:r>
      <w:r w:rsidR="00661D0F" w:rsidRPr="009A0C0C">
        <w:rPr>
          <w:rFonts w:ascii="Liberation Serif" w:hAnsi="Liberation Serif" w:cs="Liberation Serif"/>
          <w:sz w:val="22"/>
          <w:szCs w:val="22"/>
        </w:rPr>
        <w:t xml:space="preserve"> округа Первоуральск _______________/</w:t>
      </w:r>
      <w:r w:rsidR="00661D0F" w:rsidRPr="009A0C0C">
        <w:rPr>
          <w:rFonts w:ascii="Liberation Serif" w:hAnsi="Liberation Serif" w:cs="Liberation Serif"/>
        </w:rPr>
        <w:t xml:space="preserve">                                  / </w:t>
      </w:r>
    </w:p>
    <w:p w:rsidR="00661D0F" w:rsidRPr="009A0C0C" w:rsidRDefault="00661D0F" w:rsidP="00886E36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                              </w:t>
      </w:r>
      <w:r w:rsidR="003D46D8" w:rsidRPr="009A0C0C">
        <w:rPr>
          <w:rFonts w:ascii="Liberation Serif" w:hAnsi="Liberation Serif" w:cs="Liberation Serif"/>
        </w:rPr>
        <w:t xml:space="preserve">                              </w:t>
      </w:r>
      <w:r w:rsidRPr="009A0C0C">
        <w:rPr>
          <w:rFonts w:ascii="Liberation Serif" w:hAnsi="Liberation Serif" w:cs="Liberation Serif"/>
        </w:rPr>
        <w:t xml:space="preserve"> </w:t>
      </w:r>
      <w:r w:rsidR="003D46D8" w:rsidRPr="009A0C0C">
        <w:rPr>
          <w:rFonts w:ascii="Liberation Serif" w:hAnsi="Liberation Serif" w:cs="Liberation Serif"/>
          <w:sz w:val="20"/>
          <w:szCs w:val="20"/>
        </w:rPr>
        <w:t xml:space="preserve">подпись             </w:t>
      </w:r>
      <w:r w:rsidRPr="009A0C0C">
        <w:rPr>
          <w:rFonts w:ascii="Liberation Serif" w:hAnsi="Liberation Serif" w:cs="Liberation Serif"/>
          <w:sz w:val="20"/>
          <w:szCs w:val="20"/>
        </w:rPr>
        <w:t>расшифровка подписи</w:t>
      </w:r>
    </w:p>
    <w:p w:rsidR="003A618C" w:rsidRPr="009A0C0C" w:rsidRDefault="003A618C" w:rsidP="00516894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3A618C" w:rsidRPr="009A0C0C" w:rsidRDefault="003A618C" w:rsidP="003A618C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1C526C" w:rsidRPr="009A0C0C" w:rsidRDefault="001C526C" w:rsidP="003A618C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1C526C" w:rsidRPr="009A0C0C" w:rsidRDefault="001C526C" w:rsidP="003A618C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1C526C" w:rsidRPr="009A0C0C" w:rsidRDefault="001C526C" w:rsidP="003A618C">
      <w:pPr>
        <w:jc w:val="both"/>
        <w:rPr>
          <w:rFonts w:ascii="Liberation Serif" w:hAnsi="Liberation Serif" w:cs="Liberation Serif"/>
          <w:sz w:val="20"/>
          <w:szCs w:val="20"/>
        </w:rPr>
      </w:pPr>
    </w:p>
    <w:tbl>
      <w:tblPr>
        <w:tblpPr w:leftFromText="180" w:rightFromText="180" w:horzAnchor="margin" w:tblpXSpec="right" w:tblpY="-465"/>
        <w:tblW w:w="3614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4"/>
      </w:tblGrid>
      <w:tr w:rsidR="00F74AF5" w:rsidRPr="009A0C0C" w:rsidTr="00FC2251">
        <w:trPr>
          <w:trHeight w:val="520"/>
        </w:trPr>
        <w:tc>
          <w:tcPr>
            <w:tcW w:w="3614" w:type="dxa"/>
            <w:hideMark/>
          </w:tcPr>
          <w:p w:rsidR="003A618C" w:rsidRPr="009A0C0C" w:rsidRDefault="003A618C" w:rsidP="0073785E">
            <w:pPr>
              <w:jc w:val="both"/>
              <w:rPr>
                <w:rFonts w:ascii="Liberation Serif" w:hAnsi="Liberation Serif" w:cs="Liberation Serif"/>
              </w:rPr>
            </w:pPr>
          </w:p>
          <w:p w:rsidR="00661D0F" w:rsidRPr="009A0C0C" w:rsidRDefault="003A618C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br w:type="page"/>
            </w:r>
            <w:r w:rsidRPr="009A0C0C">
              <w:rPr>
                <w:rFonts w:ascii="Liberation Serif" w:hAnsi="Liberation Serif" w:cs="Liberation Serif"/>
              </w:rPr>
              <w:br w:type="page"/>
            </w:r>
            <w:r w:rsidRPr="009A0C0C">
              <w:rPr>
                <w:rFonts w:ascii="Liberation Serif" w:hAnsi="Liberation Serif" w:cs="Liberation Serif"/>
              </w:rPr>
              <w:br w:type="page"/>
              <w:t>Приложение 2</w:t>
            </w:r>
          </w:p>
          <w:p w:rsidR="003A618C" w:rsidRPr="009A0C0C" w:rsidRDefault="003A618C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Соглашению о предоставлении субсидии из </w:t>
            </w:r>
            <w:proofErr w:type="gramStart"/>
            <w:r w:rsidRPr="009A0C0C">
              <w:rPr>
                <w:rFonts w:ascii="Liberation Serif" w:hAnsi="Liberation Serif" w:cs="Liberation Serif"/>
              </w:rPr>
              <w:t xml:space="preserve">бюджета </w:t>
            </w:r>
            <w:r w:rsidR="003D46D8" w:rsidRPr="009A0C0C">
              <w:rPr>
                <w:rFonts w:ascii="Liberation Serif" w:hAnsi="Liberation Serif"/>
              </w:rPr>
              <w:t xml:space="preserve"> </w:t>
            </w:r>
            <w:r w:rsidR="003D46D8" w:rsidRPr="009A0C0C">
              <w:rPr>
                <w:rFonts w:ascii="Liberation Serif" w:hAnsi="Liberation Serif" w:cs="Liberation Serif"/>
              </w:rPr>
              <w:t>муниципального</w:t>
            </w:r>
            <w:proofErr w:type="gramEnd"/>
            <w:r w:rsidR="003D46D8" w:rsidRPr="009A0C0C">
              <w:rPr>
                <w:rFonts w:ascii="Liberation Serif" w:hAnsi="Liberation Serif" w:cs="Liberation Serif"/>
              </w:rPr>
              <w:t xml:space="preserve"> </w:t>
            </w:r>
            <w:r w:rsidRPr="009A0C0C">
              <w:rPr>
                <w:rFonts w:ascii="Liberation Serif" w:hAnsi="Liberation Serif" w:cs="Liberation Serif"/>
              </w:rPr>
              <w:t xml:space="preserve"> округа Первоуральск на поддержку </w:t>
            </w:r>
            <w:r w:rsidR="00E57DBE" w:rsidRPr="009A0C0C">
              <w:rPr>
                <w:rFonts w:ascii="Liberation Serif" w:hAnsi="Liberation Serif" w:cs="Liberation Serif"/>
              </w:rPr>
              <w:t xml:space="preserve">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3A618C" w:rsidRPr="009A0C0C" w:rsidRDefault="003A618C" w:rsidP="003A618C">
      <w:pPr>
        <w:jc w:val="both"/>
        <w:rPr>
          <w:rFonts w:ascii="Liberation Serif" w:hAnsi="Liberation Serif" w:cs="Liberation Serif"/>
        </w:rPr>
      </w:pPr>
    </w:p>
    <w:p w:rsidR="003A618C" w:rsidRPr="009A0C0C" w:rsidRDefault="003A618C" w:rsidP="003A618C">
      <w:pPr>
        <w:jc w:val="both"/>
        <w:rPr>
          <w:rFonts w:ascii="Liberation Serif" w:hAnsi="Liberation Serif" w:cs="Liberation Serif"/>
        </w:rPr>
      </w:pPr>
    </w:p>
    <w:p w:rsidR="001C526C" w:rsidRPr="009A0C0C" w:rsidRDefault="001C526C" w:rsidP="003A618C">
      <w:pPr>
        <w:jc w:val="both"/>
        <w:rPr>
          <w:rFonts w:ascii="Liberation Serif" w:hAnsi="Liberation Serif" w:cs="Liberation Serif"/>
        </w:rPr>
      </w:pPr>
    </w:p>
    <w:p w:rsidR="001C526C" w:rsidRPr="009A0C0C" w:rsidRDefault="001C526C" w:rsidP="003A618C">
      <w:pPr>
        <w:jc w:val="both"/>
        <w:rPr>
          <w:rFonts w:ascii="Liberation Serif" w:hAnsi="Liberation Serif" w:cs="Liberation Serif"/>
        </w:rPr>
      </w:pPr>
    </w:p>
    <w:p w:rsidR="001C526C" w:rsidRPr="009A0C0C" w:rsidRDefault="001C526C" w:rsidP="003A618C">
      <w:pPr>
        <w:jc w:val="both"/>
        <w:rPr>
          <w:rFonts w:ascii="Liberation Serif" w:hAnsi="Liberation Serif" w:cs="Liberation Serif"/>
        </w:rPr>
      </w:pPr>
    </w:p>
    <w:p w:rsidR="00BD6511" w:rsidRPr="009A0C0C" w:rsidRDefault="00BD6511" w:rsidP="00412E05">
      <w:pPr>
        <w:tabs>
          <w:tab w:val="left" w:pos="4020"/>
        </w:tabs>
        <w:jc w:val="both"/>
        <w:rPr>
          <w:rFonts w:ascii="Liberation Serif" w:hAnsi="Liberation Serif" w:cs="Liberation Serif"/>
        </w:rPr>
      </w:pPr>
    </w:p>
    <w:p w:rsidR="002A21EF" w:rsidRPr="009A0C0C" w:rsidRDefault="00B279B4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ЗНА</w:t>
      </w:r>
      <w:r w:rsidR="00FB0576" w:rsidRPr="009A0C0C">
        <w:rPr>
          <w:rFonts w:ascii="Liberation Serif" w:hAnsi="Liberation Serif" w:cs="Liberation Serif"/>
          <w:b/>
        </w:rPr>
        <w:t>ЧЕНИ</w:t>
      </w:r>
      <w:r w:rsidR="00D16805" w:rsidRPr="009A0C0C">
        <w:rPr>
          <w:rFonts w:ascii="Liberation Serif" w:hAnsi="Liberation Serif" w:cs="Liberation Serif"/>
          <w:b/>
        </w:rPr>
        <w:t>Я</w:t>
      </w:r>
      <w:r w:rsidR="00FB0576" w:rsidRPr="009A0C0C">
        <w:rPr>
          <w:rFonts w:ascii="Liberation Serif" w:hAnsi="Liberation Serif" w:cs="Liberation Serif"/>
          <w:b/>
        </w:rPr>
        <w:t xml:space="preserve"> </w:t>
      </w:r>
      <w:r w:rsidRPr="009A0C0C">
        <w:rPr>
          <w:rFonts w:ascii="Liberation Serif" w:hAnsi="Liberation Serif" w:cs="Liberation Serif"/>
          <w:b/>
        </w:rPr>
        <w:t xml:space="preserve">ЦЕЛЕВЫХ </w:t>
      </w:r>
      <w:r w:rsidR="005C5FA3" w:rsidRPr="009A0C0C">
        <w:rPr>
          <w:rFonts w:ascii="Liberation Serif" w:hAnsi="Liberation Serif" w:cs="Liberation Serif"/>
          <w:b/>
        </w:rPr>
        <w:t>ПОКАЗАТЕЛ</w:t>
      </w:r>
      <w:r w:rsidR="00FB0576" w:rsidRPr="009A0C0C">
        <w:rPr>
          <w:rFonts w:ascii="Liberation Serif" w:hAnsi="Liberation Serif" w:cs="Liberation Serif"/>
          <w:b/>
        </w:rPr>
        <w:t>ЕЙ</w:t>
      </w:r>
      <w:r w:rsidR="005C5FA3" w:rsidRPr="009A0C0C">
        <w:rPr>
          <w:rFonts w:ascii="Liberation Serif" w:hAnsi="Liberation Serif" w:cs="Liberation Serif"/>
          <w:b/>
        </w:rPr>
        <w:t xml:space="preserve"> ДЕЯТЕЛЬНОСТИ</w:t>
      </w:r>
      <w:r w:rsidR="00FB0576" w:rsidRPr="009A0C0C">
        <w:rPr>
          <w:rFonts w:ascii="Liberation Serif" w:hAnsi="Liberation Serif" w:cs="Liberation Serif"/>
          <w:b/>
        </w:rPr>
        <w:t xml:space="preserve"> </w:t>
      </w:r>
    </w:p>
    <w:p w:rsidR="005C5FA3" w:rsidRPr="009A0C0C" w:rsidRDefault="005C5FA3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в сфере физической культуры и спорта</w:t>
      </w:r>
    </w:p>
    <w:p w:rsidR="005C5FA3" w:rsidRPr="009A0C0C" w:rsidRDefault="005C5FA3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(на период с 01 января по 31 декабря </w:t>
      </w:r>
      <w:r w:rsidR="00AE5CF0" w:rsidRPr="009A0C0C">
        <w:rPr>
          <w:rFonts w:ascii="Liberation Serif" w:hAnsi="Liberation Serif" w:cs="Liberation Serif"/>
        </w:rPr>
        <w:t>_____</w:t>
      </w:r>
      <w:r w:rsidRPr="009A0C0C">
        <w:rPr>
          <w:rFonts w:ascii="Liberation Serif" w:hAnsi="Liberation Serif" w:cs="Liberation Serif"/>
        </w:rPr>
        <w:t xml:space="preserve"> года)</w:t>
      </w:r>
    </w:p>
    <w:p w:rsidR="005C5FA3" w:rsidRPr="009A0C0C" w:rsidRDefault="005C5FA3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</w:rPr>
      </w:pPr>
    </w:p>
    <w:p w:rsidR="005C5FA3" w:rsidRPr="009A0C0C" w:rsidRDefault="005C5FA3" w:rsidP="005C5FA3">
      <w:pPr>
        <w:pBdr>
          <w:bottom w:val="single" w:sz="12" w:space="1" w:color="auto"/>
        </w:pBdr>
        <w:jc w:val="center"/>
        <w:rPr>
          <w:rFonts w:ascii="Liberation Serif" w:hAnsi="Liberation Serif" w:cs="Liberation Serif"/>
        </w:rPr>
      </w:pPr>
    </w:p>
    <w:p w:rsidR="005C5FA3" w:rsidRPr="009A0C0C" w:rsidRDefault="005C5FA3" w:rsidP="005C5FA3">
      <w:pPr>
        <w:shd w:val="clear" w:color="auto" w:fill="FFFFFF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9A0C0C">
        <w:rPr>
          <w:rFonts w:ascii="Liberation Serif" w:hAnsi="Liberation Serif" w:cs="Liberation Serif"/>
          <w:i/>
          <w:iCs/>
          <w:sz w:val="20"/>
          <w:szCs w:val="20"/>
        </w:rPr>
        <w:t>(наименование юридического лица)</w:t>
      </w:r>
    </w:p>
    <w:p w:rsidR="005C5FA3" w:rsidRPr="009A0C0C" w:rsidRDefault="005C5FA3" w:rsidP="005C5FA3">
      <w:pPr>
        <w:jc w:val="both"/>
        <w:rPr>
          <w:rFonts w:ascii="Liberation Serif" w:hAnsi="Liberation Serif" w:cs="Liberation Serif"/>
          <w:sz w:val="10"/>
          <w:szCs w:val="10"/>
        </w:rPr>
      </w:pPr>
      <w:r w:rsidRPr="009A0C0C">
        <w:rPr>
          <w:rFonts w:ascii="Liberation Serif" w:hAnsi="Liberation Serif" w:cs="Liberation Serif"/>
          <w:sz w:val="10"/>
          <w:szCs w:val="10"/>
        </w:rPr>
        <w:t xml:space="preserve">                                                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074"/>
        <w:gridCol w:w="3686"/>
      </w:tblGrid>
      <w:tr w:rsidR="00F74AF5" w:rsidRPr="009A0C0C" w:rsidTr="003D4893">
        <w:trPr>
          <w:trHeight w:val="90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AE5CF0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>№ п/п</w:t>
            </w:r>
          </w:p>
          <w:p w:rsidR="00AE5CF0" w:rsidRPr="009A0C0C" w:rsidRDefault="00AE5CF0" w:rsidP="00AE5CF0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AE5CF0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>Целевой показатель</w:t>
            </w:r>
          </w:p>
          <w:p w:rsidR="00AE5CF0" w:rsidRPr="009A0C0C" w:rsidRDefault="00AE5CF0" w:rsidP="00AE5CF0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5CF0" w:rsidRPr="009A0C0C" w:rsidRDefault="00AE5CF0" w:rsidP="00C028D1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>Плановые значения целев</w:t>
            </w:r>
            <w:r w:rsidR="003D4893" w:rsidRPr="009A0C0C">
              <w:rPr>
                <w:rFonts w:ascii="Liberation Serif" w:hAnsi="Liberation Serif" w:cs="Liberation Serif"/>
              </w:rPr>
              <w:t xml:space="preserve">ых </w:t>
            </w:r>
            <w:proofErr w:type="gramStart"/>
            <w:r w:rsidR="003D4893" w:rsidRPr="009A0C0C">
              <w:rPr>
                <w:rFonts w:ascii="Liberation Serif" w:hAnsi="Liberation Serif" w:cs="Liberation Serif"/>
              </w:rPr>
              <w:t xml:space="preserve">показателей </w:t>
            </w:r>
            <w:r w:rsidRPr="009A0C0C">
              <w:rPr>
                <w:rFonts w:ascii="Liberation Serif" w:hAnsi="Liberation Serif" w:cs="Liberation Serif"/>
              </w:rPr>
              <w:t xml:space="preserve"> на</w:t>
            </w:r>
            <w:proofErr w:type="gramEnd"/>
            <w:r w:rsidRPr="009A0C0C">
              <w:rPr>
                <w:rFonts w:ascii="Liberation Serif" w:hAnsi="Liberation Serif" w:cs="Liberation Serif"/>
              </w:rPr>
              <w:t xml:space="preserve"> 20___год</w:t>
            </w:r>
          </w:p>
        </w:tc>
      </w:tr>
      <w:tr w:rsidR="00F74AF5" w:rsidRPr="009A0C0C" w:rsidTr="003D4893">
        <w:trPr>
          <w:trHeight w:val="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93" w:rsidRPr="009A0C0C" w:rsidRDefault="003D4893" w:rsidP="005C5FA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93" w:rsidRPr="009A0C0C" w:rsidRDefault="003D4893" w:rsidP="005C5FA3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Проведение официальных спортивных и физкультурных мероприятий на территории </w:t>
            </w:r>
            <w:r w:rsidR="003D46D8" w:rsidRPr="009A0C0C">
              <w:rPr>
                <w:rFonts w:ascii="Liberation Serif" w:hAnsi="Liberation Serif" w:cs="Liberation Serif"/>
              </w:rPr>
              <w:t>муниципального</w:t>
            </w:r>
            <w:r w:rsidRPr="009A0C0C">
              <w:rPr>
                <w:rFonts w:ascii="Liberation Serif" w:hAnsi="Liberation Serif" w:cs="Liberation Serif"/>
              </w:rPr>
              <w:t xml:space="preserve"> округа Первоуральск (единиц)</w:t>
            </w:r>
          </w:p>
          <w:p w:rsidR="003D4893" w:rsidRPr="009A0C0C" w:rsidRDefault="003D4893" w:rsidP="005C5FA3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93" w:rsidRPr="009A0C0C" w:rsidRDefault="003D4893" w:rsidP="005C5FA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  <w:tr w:rsidR="00F74AF5" w:rsidRPr="009A0C0C" w:rsidTr="003D4893">
        <w:trPr>
          <w:trHeight w:val="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93" w:rsidRPr="009A0C0C" w:rsidRDefault="003D4893" w:rsidP="005C5FA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93" w:rsidRPr="009A0C0C" w:rsidRDefault="003D4893" w:rsidP="005C5FA3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Количество человек, занимающихся видом спорта (человек)</w:t>
            </w:r>
          </w:p>
          <w:p w:rsidR="003D4893" w:rsidRPr="009A0C0C" w:rsidRDefault="003D4893" w:rsidP="005C5FA3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93" w:rsidRPr="009A0C0C" w:rsidRDefault="003D4893" w:rsidP="005C5FA3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</w:tbl>
    <w:p w:rsidR="005C5FA3" w:rsidRPr="009A0C0C" w:rsidRDefault="005C5FA3" w:rsidP="005C5FA3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6"/>
          <w:szCs w:val="6"/>
        </w:rPr>
      </w:pPr>
    </w:p>
    <w:p w:rsidR="005C5FA3" w:rsidRPr="009A0C0C" w:rsidRDefault="005C5FA3" w:rsidP="005C5FA3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5C5FA3" w:rsidRPr="009A0C0C" w:rsidRDefault="005C5FA3" w:rsidP="005C5FA3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5C5FA3" w:rsidRPr="009A0C0C" w:rsidRDefault="005C5FA3" w:rsidP="005C5FA3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5C5FA3" w:rsidRPr="009A0C0C" w:rsidRDefault="005C5FA3" w:rsidP="005C5FA3">
      <w:pPr>
        <w:contextualSpacing/>
        <w:jc w:val="both"/>
        <w:rPr>
          <w:rFonts w:ascii="Liberation Serif" w:hAnsi="Liberation Serif" w:cs="Liberation Serif"/>
        </w:rPr>
      </w:pPr>
    </w:p>
    <w:p w:rsidR="00FB0576" w:rsidRPr="009A0C0C" w:rsidRDefault="00FB0576" w:rsidP="00FB0576">
      <w:pPr>
        <w:contextualSpacing/>
        <w:jc w:val="both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Администрация </w:t>
      </w:r>
      <w:r w:rsidR="00D16805" w:rsidRPr="009A0C0C">
        <w:rPr>
          <w:rFonts w:ascii="Liberation Serif" w:hAnsi="Liberation Serif" w:cs="Liberation Serif"/>
          <w:b/>
        </w:rPr>
        <w:t xml:space="preserve">                                                                       Получатель субсидии</w:t>
      </w:r>
    </w:p>
    <w:p w:rsidR="005C5FA3" w:rsidRPr="009A0C0C" w:rsidRDefault="003D46D8" w:rsidP="00FB0576">
      <w:pPr>
        <w:contextualSpacing/>
        <w:jc w:val="both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муниципального </w:t>
      </w:r>
      <w:r w:rsidR="00FB0576" w:rsidRPr="009A0C0C">
        <w:rPr>
          <w:rFonts w:ascii="Liberation Serif" w:hAnsi="Liberation Serif" w:cs="Liberation Serif"/>
          <w:b/>
        </w:rPr>
        <w:t xml:space="preserve">округа Первоуральск                                                </w:t>
      </w:r>
    </w:p>
    <w:p w:rsidR="00FB0576" w:rsidRPr="009A0C0C" w:rsidRDefault="00FB0576" w:rsidP="00FB0576">
      <w:pPr>
        <w:contextualSpacing/>
        <w:jc w:val="both"/>
        <w:rPr>
          <w:rFonts w:ascii="Liberation Serif" w:hAnsi="Liberation Serif" w:cs="Liberation Serif"/>
        </w:rPr>
      </w:pPr>
    </w:p>
    <w:p w:rsidR="00FB0576" w:rsidRPr="009A0C0C" w:rsidRDefault="00FB0576" w:rsidP="00FB057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Глава </w:t>
      </w:r>
      <w:r w:rsidR="003D46D8" w:rsidRPr="009A0C0C">
        <w:rPr>
          <w:rFonts w:ascii="Liberation Serif" w:hAnsi="Liberation Serif" w:cs="Liberation Serif"/>
        </w:rPr>
        <w:t xml:space="preserve">муниципального </w:t>
      </w:r>
      <w:r w:rsidRPr="009A0C0C">
        <w:rPr>
          <w:rFonts w:ascii="Liberation Serif" w:hAnsi="Liberation Serif" w:cs="Liberation Serif"/>
        </w:rPr>
        <w:t xml:space="preserve">округа Первоуральск     </w:t>
      </w:r>
      <w:r w:rsidR="003D46D8" w:rsidRPr="009A0C0C">
        <w:rPr>
          <w:rFonts w:ascii="Liberation Serif" w:hAnsi="Liberation Serif" w:cs="Liberation Serif"/>
        </w:rPr>
        <w:t xml:space="preserve">                     </w:t>
      </w:r>
      <w:r w:rsidRPr="009A0C0C">
        <w:rPr>
          <w:rFonts w:ascii="Liberation Serif" w:hAnsi="Liberation Serif" w:cs="Liberation Serif"/>
        </w:rPr>
        <w:t>Руководитель</w:t>
      </w:r>
      <w:r w:rsidR="009001C7" w:rsidRPr="009A0C0C">
        <w:rPr>
          <w:rFonts w:ascii="Liberation Serif" w:hAnsi="Liberation Serif" w:cs="Liberation Serif"/>
        </w:rPr>
        <w:t xml:space="preserve"> </w:t>
      </w:r>
    </w:p>
    <w:p w:rsidR="009001C7" w:rsidRPr="009A0C0C" w:rsidRDefault="009001C7" w:rsidP="00FB0576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                                                                                                     </w:t>
      </w:r>
      <w:r w:rsidRPr="009A0C0C">
        <w:rPr>
          <w:rFonts w:ascii="Liberation Serif" w:hAnsi="Liberation Serif" w:cs="Liberation Serif"/>
          <w:sz w:val="20"/>
          <w:szCs w:val="20"/>
        </w:rPr>
        <w:t>должность</w:t>
      </w:r>
    </w:p>
    <w:p w:rsidR="00FB0576" w:rsidRPr="009A0C0C" w:rsidRDefault="00FB0576" w:rsidP="00FB0576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FB0576" w:rsidRPr="009A0C0C" w:rsidRDefault="00FB0576" w:rsidP="00FB0576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___________/ ___________</w:t>
      </w:r>
      <w:r w:rsidR="00D2353E" w:rsidRPr="009A0C0C">
        <w:rPr>
          <w:rFonts w:ascii="Liberation Serif" w:hAnsi="Liberation Serif" w:cs="Liberation Serif"/>
        </w:rPr>
        <w:t>_______</w:t>
      </w:r>
      <w:r w:rsidRPr="009A0C0C">
        <w:rPr>
          <w:rFonts w:ascii="Liberation Serif" w:hAnsi="Liberation Serif" w:cs="Liberation Serif"/>
        </w:rPr>
        <w:t xml:space="preserve">/                      </w:t>
      </w:r>
      <w:r w:rsidR="00D2353E" w:rsidRPr="009A0C0C">
        <w:rPr>
          <w:rFonts w:ascii="Liberation Serif" w:hAnsi="Liberation Serif" w:cs="Liberation Serif"/>
        </w:rPr>
        <w:t xml:space="preserve">                  </w:t>
      </w:r>
      <w:r w:rsidRPr="009A0C0C">
        <w:rPr>
          <w:rFonts w:ascii="Liberation Serif" w:hAnsi="Liberation Serif" w:cs="Liberation Serif"/>
        </w:rPr>
        <w:t xml:space="preserve"> ___________/ ___________</w:t>
      </w:r>
      <w:r w:rsidR="00D2353E" w:rsidRPr="009A0C0C">
        <w:rPr>
          <w:rFonts w:ascii="Liberation Serif" w:hAnsi="Liberation Serif" w:cs="Liberation Serif"/>
        </w:rPr>
        <w:t>___</w:t>
      </w:r>
      <w:r w:rsidRPr="009A0C0C">
        <w:rPr>
          <w:rFonts w:ascii="Liberation Serif" w:hAnsi="Liberation Serif" w:cs="Liberation Serif"/>
        </w:rPr>
        <w:t>/</w:t>
      </w:r>
    </w:p>
    <w:p w:rsidR="00FB0576" w:rsidRPr="009A0C0C" w:rsidRDefault="009001C7" w:rsidP="00FB0576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 xml:space="preserve">        подпись        расшифровка подписи         </w:t>
      </w:r>
      <w:r w:rsidR="00D2353E" w:rsidRPr="009A0C0C">
        <w:rPr>
          <w:rFonts w:ascii="Liberation Serif" w:hAnsi="Liberation Serif" w:cs="Liberation Serif"/>
          <w:sz w:val="20"/>
          <w:szCs w:val="20"/>
        </w:rPr>
        <w:t xml:space="preserve">                                                п</w:t>
      </w:r>
      <w:r w:rsidRPr="009A0C0C">
        <w:rPr>
          <w:rFonts w:ascii="Liberation Serif" w:hAnsi="Liberation Serif" w:cs="Liberation Serif"/>
          <w:sz w:val="20"/>
          <w:szCs w:val="20"/>
        </w:rPr>
        <w:t>одпись        расшифровка подписи</w:t>
      </w:r>
    </w:p>
    <w:p w:rsidR="005C5FA3" w:rsidRPr="009A0C0C" w:rsidRDefault="00FB0576" w:rsidP="005C5FA3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                   </w:t>
      </w:r>
    </w:p>
    <w:p w:rsidR="005C5FA3" w:rsidRPr="009A0C0C" w:rsidRDefault="005C5FA3" w:rsidP="005C5FA3">
      <w:pPr>
        <w:contextualSpacing/>
        <w:jc w:val="both"/>
        <w:rPr>
          <w:rFonts w:ascii="Liberation Serif" w:hAnsi="Liberation Serif" w:cs="Liberation Serif"/>
        </w:rPr>
      </w:pPr>
    </w:p>
    <w:p w:rsidR="005C5FA3" w:rsidRPr="009A0C0C" w:rsidRDefault="005C5FA3" w:rsidP="005C5FA3">
      <w:pPr>
        <w:contextualSpacing/>
        <w:jc w:val="both"/>
        <w:rPr>
          <w:rFonts w:ascii="Liberation Serif" w:hAnsi="Liberation Serif" w:cs="Liberation Serif"/>
        </w:rPr>
      </w:pPr>
    </w:p>
    <w:p w:rsidR="005C5FA3" w:rsidRPr="009A0C0C" w:rsidRDefault="005C5FA3" w:rsidP="005C5FA3">
      <w:pPr>
        <w:contextualSpacing/>
        <w:jc w:val="both"/>
        <w:rPr>
          <w:rFonts w:ascii="Liberation Serif" w:hAnsi="Liberation Serif" w:cs="Liberation Serif"/>
        </w:rPr>
      </w:pPr>
    </w:p>
    <w:p w:rsidR="000D2852" w:rsidRPr="009A0C0C" w:rsidRDefault="000D2852" w:rsidP="00C028D1">
      <w:pPr>
        <w:contextualSpacing/>
        <w:rPr>
          <w:rFonts w:ascii="Liberation Serif" w:hAnsi="Liberation Serif" w:cs="Liberation Serif"/>
          <w:sz w:val="20"/>
          <w:szCs w:val="20"/>
        </w:rPr>
        <w:sectPr w:rsidR="000D2852" w:rsidRPr="009A0C0C" w:rsidSect="00C5025C">
          <w:pgSz w:w="11906" w:h="16838"/>
          <w:pgMar w:top="1134" w:right="851" w:bottom="426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582"/>
        <w:tblW w:w="3762" w:type="dxa"/>
        <w:tblLook w:val="01E0" w:firstRow="1" w:lastRow="1" w:firstColumn="1" w:lastColumn="1" w:noHBand="0" w:noVBand="0"/>
      </w:tblPr>
      <w:tblGrid>
        <w:gridCol w:w="3762"/>
      </w:tblGrid>
      <w:tr w:rsidR="00F74AF5" w:rsidRPr="009A0C0C" w:rsidTr="000D2852">
        <w:trPr>
          <w:trHeight w:val="613"/>
        </w:trPr>
        <w:tc>
          <w:tcPr>
            <w:tcW w:w="3762" w:type="dxa"/>
            <w:hideMark/>
          </w:tcPr>
          <w:p w:rsidR="00FB0576" w:rsidRPr="009A0C0C" w:rsidRDefault="00FB0576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lastRenderedPageBreak/>
              <w:t>Приложение 3</w:t>
            </w:r>
          </w:p>
          <w:p w:rsidR="00FB0576" w:rsidRPr="009A0C0C" w:rsidRDefault="00FB0576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Соглашению о предоставлении субсидии из </w:t>
            </w:r>
            <w:proofErr w:type="gramStart"/>
            <w:r w:rsidRPr="009A0C0C">
              <w:rPr>
                <w:rFonts w:ascii="Liberation Serif" w:hAnsi="Liberation Serif" w:cs="Liberation Serif"/>
              </w:rPr>
              <w:t xml:space="preserve">бюджета </w:t>
            </w:r>
            <w:r w:rsidR="003D46D8" w:rsidRPr="009A0C0C">
              <w:rPr>
                <w:rFonts w:ascii="Liberation Serif" w:hAnsi="Liberation Serif"/>
              </w:rPr>
              <w:t xml:space="preserve"> </w:t>
            </w:r>
            <w:r w:rsidR="003D46D8" w:rsidRPr="009A0C0C">
              <w:rPr>
                <w:rFonts w:ascii="Liberation Serif" w:hAnsi="Liberation Serif" w:cs="Liberation Serif"/>
              </w:rPr>
              <w:t>муниципального</w:t>
            </w:r>
            <w:proofErr w:type="gramEnd"/>
            <w:r w:rsidR="003D46D8" w:rsidRPr="009A0C0C">
              <w:rPr>
                <w:rFonts w:ascii="Liberation Serif" w:hAnsi="Liberation Serif" w:cs="Liberation Serif"/>
              </w:rPr>
              <w:t xml:space="preserve"> </w:t>
            </w:r>
            <w:r w:rsidRPr="009A0C0C">
              <w:rPr>
                <w:rFonts w:ascii="Liberation Serif" w:hAnsi="Liberation Serif" w:cs="Liberation Serif"/>
              </w:rPr>
              <w:t xml:space="preserve"> о</w:t>
            </w:r>
            <w:r w:rsidR="001E56BB" w:rsidRPr="009A0C0C">
              <w:rPr>
                <w:rFonts w:ascii="Liberation Serif" w:hAnsi="Liberation Serif" w:cs="Liberation Serif"/>
              </w:rPr>
              <w:t>круга Первоуральск на поддержку</w:t>
            </w:r>
            <w:r w:rsidRPr="009A0C0C">
              <w:rPr>
                <w:rFonts w:ascii="Liberation Serif" w:hAnsi="Liberation Serif" w:cs="Liberation Serif"/>
              </w:rPr>
              <w:t xml:space="preserve">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E11294" w:rsidRPr="009A0C0C" w:rsidRDefault="00E11294" w:rsidP="005C79F5">
      <w:pPr>
        <w:rPr>
          <w:rFonts w:ascii="Liberation Serif" w:hAnsi="Liberation Serif" w:cs="Liberation Serif"/>
        </w:rPr>
      </w:pPr>
    </w:p>
    <w:p w:rsidR="00E11294" w:rsidRPr="009A0C0C" w:rsidRDefault="00E11294" w:rsidP="005C79F5">
      <w:pPr>
        <w:rPr>
          <w:rFonts w:ascii="Liberation Serif" w:hAnsi="Liberation Serif" w:cs="Liberation Serif"/>
        </w:rPr>
      </w:pPr>
    </w:p>
    <w:p w:rsidR="00FB0576" w:rsidRPr="009A0C0C" w:rsidRDefault="00FB0576" w:rsidP="005C79F5">
      <w:pPr>
        <w:rPr>
          <w:rFonts w:ascii="Liberation Serif" w:hAnsi="Liberation Serif" w:cs="Liberation Serif"/>
        </w:rPr>
      </w:pPr>
    </w:p>
    <w:p w:rsidR="00202279" w:rsidRPr="009A0C0C" w:rsidRDefault="00202279" w:rsidP="005C79F5">
      <w:pPr>
        <w:rPr>
          <w:rFonts w:ascii="Liberation Serif" w:hAnsi="Liberation Serif" w:cs="Liberation Serif"/>
        </w:rPr>
      </w:pPr>
    </w:p>
    <w:p w:rsidR="003E0535" w:rsidRPr="009A0C0C" w:rsidRDefault="003E0535" w:rsidP="005C5FA3">
      <w:pPr>
        <w:jc w:val="center"/>
        <w:rPr>
          <w:rFonts w:ascii="Liberation Serif" w:hAnsi="Liberation Serif" w:cs="Liberation Serif"/>
          <w:b/>
        </w:rPr>
      </w:pPr>
    </w:p>
    <w:p w:rsidR="003E0535" w:rsidRPr="009A0C0C" w:rsidRDefault="003E0535" w:rsidP="005C5FA3">
      <w:pPr>
        <w:jc w:val="center"/>
        <w:rPr>
          <w:rFonts w:ascii="Liberation Serif" w:hAnsi="Liberation Serif" w:cs="Liberation Serif"/>
          <w:b/>
        </w:rPr>
      </w:pPr>
    </w:p>
    <w:p w:rsidR="003E0535" w:rsidRPr="009A0C0C" w:rsidRDefault="003E0535" w:rsidP="005C5FA3">
      <w:pPr>
        <w:jc w:val="center"/>
        <w:rPr>
          <w:rFonts w:ascii="Liberation Serif" w:hAnsi="Liberation Serif" w:cs="Liberation Serif"/>
          <w:b/>
        </w:rPr>
      </w:pPr>
    </w:p>
    <w:p w:rsidR="003E0535" w:rsidRPr="009A0C0C" w:rsidRDefault="003E0535" w:rsidP="005C5FA3">
      <w:pPr>
        <w:jc w:val="center"/>
        <w:rPr>
          <w:rFonts w:ascii="Liberation Serif" w:hAnsi="Liberation Serif" w:cs="Liberation Serif"/>
          <w:b/>
        </w:rPr>
      </w:pPr>
    </w:p>
    <w:p w:rsidR="000D2852" w:rsidRPr="009A0C0C" w:rsidRDefault="000D2852" w:rsidP="00412E05">
      <w:pPr>
        <w:jc w:val="center"/>
        <w:rPr>
          <w:rFonts w:ascii="Liberation Serif" w:hAnsi="Liberation Serif" w:cs="Liberation Serif"/>
          <w:bCs/>
        </w:rPr>
      </w:pPr>
    </w:p>
    <w:p w:rsidR="000D2852" w:rsidRPr="009A0C0C" w:rsidRDefault="000D2852" w:rsidP="00412E05">
      <w:pPr>
        <w:jc w:val="center"/>
        <w:rPr>
          <w:rFonts w:ascii="Liberation Serif" w:hAnsi="Liberation Serif" w:cs="Liberation Serif"/>
          <w:bCs/>
        </w:rPr>
      </w:pPr>
    </w:p>
    <w:p w:rsidR="001E56BB" w:rsidRPr="009A0C0C" w:rsidRDefault="001E56BB" w:rsidP="001E56BB">
      <w:pPr>
        <w:rPr>
          <w:rFonts w:ascii="Liberation Serif" w:hAnsi="Liberation Serif" w:cs="Liberation Serif"/>
          <w:b/>
        </w:rPr>
      </w:pPr>
    </w:p>
    <w:p w:rsidR="001E56BB" w:rsidRPr="009A0C0C" w:rsidRDefault="001E56BB" w:rsidP="000D2852">
      <w:pPr>
        <w:jc w:val="center"/>
        <w:rPr>
          <w:rFonts w:ascii="Liberation Serif" w:hAnsi="Liberation Serif" w:cs="Liberation Serif"/>
          <w:b/>
        </w:rPr>
      </w:pPr>
    </w:p>
    <w:p w:rsidR="003D46D8" w:rsidRPr="009A0C0C" w:rsidRDefault="003D46D8" w:rsidP="000D2852">
      <w:pPr>
        <w:jc w:val="center"/>
        <w:rPr>
          <w:rFonts w:ascii="Liberation Serif" w:hAnsi="Liberation Serif" w:cs="Liberation Serif"/>
          <w:b/>
        </w:rPr>
      </w:pPr>
    </w:p>
    <w:p w:rsidR="000D2852" w:rsidRPr="009A0C0C" w:rsidRDefault="000D2852" w:rsidP="000D2852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ОТЧЕТ</w:t>
      </w:r>
    </w:p>
    <w:p w:rsidR="000D2852" w:rsidRPr="009A0C0C" w:rsidRDefault="000D2852" w:rsidP="000D2852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по использованию средств субсидии</w:t>
      </w:r>
    </w:p>
    <w:p w:rsidR="000D2852" w:rsidRPr="009A0C0C" w:rsidRDefault="000D2852" w:rsidP="000D2852">
      <w:pPr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на________________ 20___ г.</w:t>
      </w:r>
    </w:p>
    <w:p w:rsidR="000D2852" w:rsidRPr="009A0C0C" w:rsidRDefault="000D2852" w:rsidP="000D2852">
      <w:pPr>
        <w:pBdr>
          <w:bottom w:val="single" w:sz="12" w:space="1" w:color="auto"/>
        </w:pBdr>
        <w:contextualSpacing/>
        <w:rPr>
          <w:rFonts w:ascii="Liberation Serif" w:hAnsi="Liberation Serif" w:cs="Liberation Serif"/>
          <w:sz w:val="16"/>
          <w:szCs w:val="16"/>
        </w:rPr>
      </w:pPr>
    </w:p>
    <w:p w:rsidR="000D2852" w:rsidRPr="009A0C0C" w:rsidRDefault="000D2852" w:rsidP="000D2852">
      <w:pPr>
        <w:pBdr>
          <w:bottom w:val="single" w:sz="12" w:space="1" w:color="auto"/>
        </w:pBdr>
        <w:contextualSpacing/>
        <w:jc w:val="center"/>
        <w:rPr>
          <w:rFonts w:ascii="Liberation Serif" w:hAnsi="Liberation Serif" w:cs="Liberation Serif"/>
          <w:sz w:val="16"/>
          <w:szCs w:val="16"/>
        </w:rPr>
      </w:pPr>
    </w:p>
    <w:p w:rsidR="000D2852" w:rsidRPr="009A0C0C" w:rsidRDefault="000D2852" w:rsidP="000D2852">
      <w:pPr>
        <w:contextualSpacing/>
        <w:jc w:val="center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i/>
          <w:iCs/>
          <w:sz w:val="20"/>
          <w:szCs w:val="20"/>
        </w:rPr>
        <w:t>(наименование юридического лица)</w:t>
      </w:r>
    </w:p>
    <w:tbl>
      <w:tblPr>
        <w:tblW w:w="15452" w:type="dxa"/>
        <w:tblInd w:w="-3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276"/>
        <w:gridCol w:w="1559"/>
        <w:gridCol w:w="1559"/>
        <w:gridCol w:w="1843"/>
        <w:gridCol w:w="6804"/>
        <w:gridCol w:w="1701"/>
      </w:tblGrid>
      <w:tr w:rsidR="00F74AF5" w:rsidRPr="009A0C0C" w:rsidTr="009600E6">
        <w:trPr>
          <w:trHeight w:val="872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Сумма поступлений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Произведенные кассовые расходы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Отклонение (остаток) (рублей)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Причины отклонения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Расшифровка произведенных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 xml:space="preserve">Сумма произведенных расходов </w:t>
            </w:r>
          </w:p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(рублей)</w:t>
            </w:r>
          </w:p>
        </w:tc>
      </w:tr>
      <w:tr w:rsidR="00F74AF5" w:rsidRPr="009A0C0C" w:rsidTr="009600E6">
        <w:trPr>
          <w:trHeight w:val="39"/>
          <w:tblHeader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7=гр.3</w:t>
            </w:r>
          </w:p>
        </w:tc>
      </w:tr>
      <w:tr w:rsidR="00F74AF5" w:rsidRPr="009A0C0C" w:rsidTr="009600E6">
        <w:trPr>
          <w:trHeight w:val="912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ind w:right="12"/>
              <w:jc w:val="center"/>
              <w:textAlignment w:val="baseline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Предоставление субсидии на поддержку некоммерческих организаций, осуществляющих деятельность в сфере физической культуры и спорта на территории </w:t>
            </w:r>
            <w:r w:rsidR="003D46D8"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муниципального </w:t>
            </w: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округа Первоуральск,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х</w:t>
            </w:r>
          </w:p>
        </w:tc>
      </w:tr>
      <w:tr w:rsidR="00F74AF5" w:rsidRPr="009A0C0C" w:rsidTr="009600E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1.Участие, организация и проведение спортивных мероприятий и соревнований: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заявочный взнос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проживание в дни соревнований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суточные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проезд до места соревнований и обратно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питание в дни соревнований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-  наградная атрибутика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2.Транспортные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3.Мероприятия антитеррористической безопасности (охрана общественного </w:t>
            </w:r>
            <w:proofErr w:type="gramStart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порядка,  </w:t>
            </w:r>
            <w:r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проведение</w:t>
            </w:r>
            <w:proofErr w:type="gramEnd"/>
            <w:r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 xml:space="preserve"> оперативно-технического осмотра места проведения на предмет антитеррористической защищенности)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bCs/>
                <w:iCs/>
                <w:sz w:val="22"/>
                <w:szCs w:val="22"/>
              </w:rPr>
              <w:t>4.Медицинское сопровождение во время проведения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5.Аренда спортсооружений и оборудования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Style w:val="af3"/>
                <w:rFonts w:ascii="Liberation Serif" w:hAnsi="Liberation Serif" w:cs="Liberation Serif"/>
                <w:b w:val="0"/>
                <w:sz w:val="22"/>
                <w:szCs w:val="22"/>
                <w:shd w:val="clear" w:color="auto" w:fill="FFFFFF"/>
              </w:rPr>
              <w:t xml:space="preserve">6.Приобретение компьютерного оборудования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7.Приобретение спортивного инвентаря, оборудования и спортивной экипировки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9600E6"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ind w:left="-204" w:firstLine="204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Liberation Serif" w:hAnsi="Liberation Serif" w:cs="Liberation Serif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D2852" w:rsidRPr="009A0C0C" w:rsidRDefault="000D2852" w:rsidP="009600E6">
            <w:pPr>
              <w:contextualSpacing/>
              <w:rPr>
                <w:rFonts w:ascii="Liberation Serif" w:hAnsi="Liberation Serif" w:cs="Liberation Serif"/>
                <w:sz w:val="22"/>
                <w:szCs w:val="22"/>
              </w:rPr>
            </w:pPr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8.Приобретение средств индивидуальной защиты, дезинфицирующих средств, бесконтактных термометров, </w:t>
            </w:r>
            <w:proofErr w:type="spellStart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обеззараживателей</w:t>
            </w:r>
            <w:proofErr w:type="spellEnd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 (</w:t>
            </w:r>
            <w:proofErr w:type="spellStart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рециркуляторов</w:t>
            </w:r>
            <w:proofErr w:type="spellEnd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) воздуха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  <w:tr w:rsidR="00F74AF5" w:rsidRPr="009A0C0C" w:rsidTr="001E56BB">
        <w:trPr>
          <w:trHeight w:val="137"/>
        </w:trPr>
        <w:tc>
          <w:tcPr>
            <w:tcW w:w="137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right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  <w:r w:rsidRPr="009A0C0C">
              <w:rPr>
                <w:rFonts w:ascii="Liberation Serif" w:hAnsi="Liberation Serif" w:cs="Liberation Serif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2852" w:rsidRPr="009A0C0C" w:rsidRDefault="000D2852" w:rsidP="009600E6">
            <w:pPr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N w:val="0"/>
              <w:jc w:val="center"/>
              <w:textAlignment w:val="baseline"/>
              <w:rPr>
                <w:rFonts w:ascii="Liberation Serif" w:hAnsi="Liberation Serif" w:cs="Liberation Serif"/>
                <w:lang w:eastAsia="en-US"/>
              </w:rPr>
            </w:pPr>
          </w:p>
        </w:tc>
      </w:tr>
    </w:tbl>
    <w:p w:rsidR="000D2852" w:rsidRPr="009A0C0C" w:rsidRDefault="000D2852" w:rsidP="000D2852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Приложение: Копии отчетных документов в полном объеме на ___ л. в ___ экз.</w:t>
      </w:r>
    </w:p>
    <w:p w:rsidR="000D2852" w:rsidRPr="009A0C0C" w:rsidRDefault="000D2852" w:rsidP="000D2852">
      <w:pPr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0D2852" w:rsidRPr="009A0C0C" w:rsidRDefault="000D2852" w:rsidP="000D2852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Руководитель ______________________/                                  /</w:t>
      </w:r>
    </w:p>
    <w:p w:rsidR="000D2852" w:rsidRPr="009A0C0C" w:rsidRDefault="000D2852" w:rsidP="000D2852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/должность/                           подпись                      расшифровка подписи</w:t>
      </w:r>
    </w:p>
    <w:p w:rsidR="000D2852" w:rsidRPr="009A0C0C" w:rsidRDefault="000D2852" w:rsidP="000D2852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</w:t>
      </w:r>
      <w:proofErr w:type="spellStart"/>
      <w:r w:rsidRPr="009A0C0C">
        <w:rPr>
          <w:rFonts w:ascii="Liberation Serif" w:hAnsi="Liberation Serif" w:cs="Liberation Serif"/>
        </w:rPr>
        <w:t>м.п</w:t>
      </w:r>
      <w:proofErr w:type="spellEnd"/>
      <w:r w:rsidRPr="009A0C0C">
        <w:rPr>
          <w:rFonts w:ascii="Liberation Serif" w:hAnsi="Liberation Serif" w:cs="Liberation Serif"/>
        </w:rPr>
        <w:t xml:space="preserve">.                                                             </w:t>
      </w:r>
    </w:p>
    <w:p w:rsidR="000D2852" w:rsidRPr="009A0C0C" w:rsidRDefault="000D2852" w:rsidP="000D2852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Главный бухгалтер: ________________/                                  /</w:t>
      </w:r>
    </w:p>
    <w:p w:rsidR="000D2852" w:rsidRPr="009A0C0C" w:rsidRDefault="000D2852" w:rsidP="000D2852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                                </w:t>
      </w:r>
      <w:r w:rsidRPr="009A0C0C">
        <w:rPr>
          <w:rFonts w:ascii="Liberation Serif" w:hAnsi="Liberation Serif" w:cs="Liberation Serif"/>
          <w:sz w:val="20"/>
          <w:szCs w:val="20"/>
        </w:rPr>
        <w:t>подпись              расшифровка подписи</w:t>
      </w:r>
    </w:p>
    <w:p w:rsidR="000D2852" w:rsidRPr="009A0C0C" w:rsidRDefault="000D2852" w:rsidP="000D2852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Проверено и согласовано / _______ 20__года/:</w:t>
      </w:r>
    </w:p>
    <w:p w:rsidR="000D2852" w:rsidRPr="009A0C0C" w:rsidRDefault="000D2852" w:rsidP="000D2852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Специалист Управления </w:t>
      </w:r>
    </w:p>
    <w:p w:rsidR="000D2852" w:rsidRPr="009A0C0C" w:rsidRDefault="000D2852" w:rsidP="000D2852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культуры, </w:t>
      </w:r>
      <w:proofErr w:type="spellStart"/>
      <w:r w:rsidRPr="009A0C0C">
        <w:rPr>
          <w:rFonts w:ascii="Liberation Serif" w:hAnsi="Liberation Serif" w:cs="Liberation Serif"/>
        </w:rPr>
        <w:t>ФКиС</w:t>
      </w:r>
      <w:proofErr w:type="spellEnd"/>
      <w:r w:rsidRPr="009A0C0C">
        <w:rPr>
          <w:rFonts w:ascii="Liberation Serif" w:hAnsi="Liberation Serif" w:cs="Liberation Serif"/>
        </w:rPr>
        <w:t xml:space="preserve"> Администрации</w:t>
      </w:r>
    </w:p>
    <w:p w:rsidR="000D2852" w:rsidRPr="009A0C0C" w:rsidRDefault="003D46D8" w:rsidP="000D2852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муниципального</w:t>
      </w:r>
      <w:r w:rsidR="000D2852" w:rsidRPr="009A0C0C">
        <w:rPr>
          <w:rFonts w:ascii="Liberation Serif" w:hAnsi="Liberation Serif" w:cs="Liberation Serif"/>
        </w:rPr>
        <w:t xml:space="preserve"> округа Первоуральск </w:t>
      </w:r>
      <w:r w:rsidR="000D2852" w:rsidRPr="009A0C0C">
        <w:rPr>
          <w:rFonts w:ascii="Liberation Serif" w:hAnsi="Liberation Serif" w:cs="Liberation Serif"/>
          <w:sz w:val="22"/>
          <w:szCs w:val="22"/>
        </w:rPr>
        <w:t>_______________/</w:t>
      </w:r>
      <w:r w:rsidR="000D2852" w:rsidRPr="009A0C0C">
        <w:rPr>
          <w:rFonts w:ascii="Liberation Serif" w:hAnsi="Liberation Serif" w:cs="Liberation Serif"/>
        </w:rPr>
        <w:t xml:space="preserve">                                 / </w:t>
      </w:r>
    </w:p>
    <w:p w:rsidR="000D2852" w:rsidRPr="009A0C0C" w:rsidRDefault="000D2852" w:rsidP="000D2852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                                             </w:t>
      </w:r>
      <w:r w:rsidR="00396AA2" w:rsidRPr="009A0C0C">
        <w:rPr>
          <w:rFonts w:ascii="Liberation Serif" w:hAnsi="Liberation Serif" w:cs="Liberation Serif"/>
        </w:rPr>
        <w:t xml:space="preserve">     </w:t>
      </w:r>
      <w:r w:rsidRPr="009A0C0C">
        <w:rPr>
          <w:rFonts w:ascii="Liberation Serif" w:hAnsi="Liberation Serif" w:cs="Liberation Serif"/>
        </w:rPr>
        <w:t xml:space="preserve">     </w:t>
      </w:r>
      <w:r w:rsidRPr="009A0C0C">
        <w:rPr>
          <w:rFonts w:ascii="Liberation Serif" w:hAnsi="Liberation Serif" w:cs="Liberation Serif"/>
          <w:sz w:val="20"/>
          <w:szCs w:val="20"/>
        </w:rPr>
        <w:t>подпись              расшифровка подписи</w:t>
      </w:r>
    </w:p>
    <w:p w:rsidR="000D2852" w:rsidRPr="009A0C0C" w:rsidRDefault="000D2852" w:rsidP="00396AA2">
      <w:pPr>
        <w:rPr>
          <w:rFonts w:ascii="Liberation Serif" w:hAnsi="Liberation Serif" w:cs="Liberation Serif"/>
          <w:bCs/>
        </w:rPr>
        <w:sectPr w:rsidR="000D2852" w:rsidRPr="009A0C0C" w:rsidSect="001E56BB">
          <w:pgSz w:w="16838" w:h="11906" w:orient="landscape"/>
          <w:pgMar w:top="709" w:right="709" w:bottom="0" w:left="1134" w:header="709" w:footer="709" w:gutter="0"/>
          <w:cols w:space="708"/>
          <w:titlePg/>
          <w:docGrid w:linePitch="360"/>
        </w:sectPr>
      </w:pPr>
    </w:p>
    <w:p w:rsidR="00402670" w:rsidRPr="009A0C0C" w:rsidRDefault="00402670" w:rsidP="00396AA2">
      <w:pPr>
        <w:rPr>
          <w:rFonts w:ascii="Liberation Serif" w:hAnsi="Liberation Serif" w:cs="Liberation Serif"/>
          <w:bCs/>
        </w:rPr>
      </w:pPr>
    </w:p>
    <w:p w:rsidR="005C5FA3" w:rsidRPr="009A0C0C" w:rsidRDefault="005C5FA3" w:rsidP="00412E05">
      <w:pPr>
        <w:jc w:val="center"/>
        <w:rPr>
          <w:rFonts w:ascii="Liberation Serif" w:hAnsi="Liberation Serif" w:cs="Liberation Serif"/>
          <w:bCs/>
        </w:rPr>
      </w:pPr>
    </w:p>
    <w:p w:rsidR="001E56BB" w:rsidRPr="009A0C0C" w:rsidRDefault="00FB0576" w:rsidP="001E56BB">
      <w:pPr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ab/>
      </w:r>
      <w:r w:rsidRPr="009A0C0C">
        <w:rPr>
          <w:rFonts w:ascii="Liberation Serif" w:hAnsi="Liberation Serif" w:cs="Liberation Serif"/>
        </w:rPr>
        <w:tab/>
      </w:r>
      <w:r w:rsidRPr="009A0C0C">
        <w:rPr>
          <w:rFonts w:ascii="Liberation Serif" w:hAnsi="Liberation Serif" w:cs="Liberation Serif"/>
        </w:rPr>
        <w:tab/>
      </w:r>
    </w:p>
    <w:tbl>
      <w:tblPr>
        <w:tblpPr w:leftFromText="180" w:rightFromText="180" w:vertAnchor="page" w:horzAnchor="margin" w:tblpXSpec="right" w:tblpY="1582"/>
        <w:tblW w:w="3762" w:type="dxa"/>
        <w:tblLook w:val="01E0" w:firstRow="1" w:lastRow="1" w:firstColumn="1" w:lastColumn="1" w:noHBand="0" w:noVBand="0"/>
      </w:tblPr>
      <w:tblGrid>
        <w:gridCol w:w="3762"/>
      </w:tblGrid>
      <w:tr w:rsidR="00F74AF5" w:rsidRPr="009A0C0C" w:rsidTr="009600E6">
        <w:trPr>
          <w:trHeight w:val="613"/>
        </w:trPr>
        <w:tc>
          <w:tcPr>
            <w:tcW w:w="3762" w:type="dxa"/>
            <w:hideMark/>
          </w:tcPr>
          <w:p w:rsidR="001E56BB" w:rsidRPr="009A0C0C" w:rsidRDefault="001E56BB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Приложение 4</w:t>
            </w:r>
          </w:p>
          <w:p w:rsidR="001E56BB" w:rsidRPr="009A0C0C" w:rsidRDefault="001E56BB" w:rsidP="005C79F5">
            <w:pPr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 xml:space="preserve">к Соглашению о предоставлении субсидии из </w:t>
            </w:r>
            <w:proofErr w:type="gramStart"/>
            <w:r w:rsidRPr="009A0C0C">
              <w:rPr>
                <w:rFonts w:ascii="Liberation Serif" w:hAnsi="Liberation Serif" w:cs="Liberation Serif"/>
              </w:rPr>
              <w:t xml:space="preserve">бюджета </w:t>
            </w:r>
            <w:r w:rsidR="003D46D8" w:rsidRPr="009A0C0C">
              <w:rPr>
                <w:rFonts w:ascii="Liberation Serif" w:hAnsi="Liberation Serif"/>
              </w:rPr>
              <w:t xml:space="preserve"> </w:t>
            </w:r>
            <w:r w:rsidR="003D46D8" w:rsidRPr="009A0C0C">
              <w:rPr>
                <w:rFonts w:ascii="Liberation Serif" w:hAnsi="Liberation Serif" w:cs="Liberation Serif"/>
              </w:rPr>
              <w:t>муниципального</w:t>
            </w:r>
            <w:proofErr w:type="gramEnd"/>
            <w:r w:rsidR="003D46D8" w:rsidRPr="009A0C0C">
              <w:rPr>
                <w:rFonts w:ascii="Liberation Serif" w:hAnsi="Liberation Serif" w:cs="Liberation Serif"/>
              </w:rPr>
              <w:t xml:space="preserve"> </w:t>
            </w:r>
            <w:r w:rsidRPr="009A0C0C">
              <w:rPr>
                <w:rFonts w:ascii="Liberation Serif" w:hAnsi="Liberation Serif" w:cs="Liberation Serif"/>
              </w:rPr>
              <w:t xml:space="preserve"> округа Первоуральск на поддержку некоммерческих организаций, осуществляющих деятельность в сфере физической культуры и спорта</w:t>
            </w:r>
          </w:p>
        </w:tc>
      </w:tr>
    </w:tbl>
    <w:p w:rsidR="001E56BB" w:rsidRPr="009A0C0C" w:rsidRDefault="001E56BB" w:rsidP="001E56BB">
      <w:pPr>
        <w:jc w:val="center"/>
        <w:rPr>
          <w:rFonts w:ascii="Liberation Serif" w:hAnsi="Liberation Serif" w:cs="Liberation Serif"/>
        </w:rPr>
      </w:pPr>
    </w:p>
    <w:p w:rsidR="001E56BB" w:rsidRPr="009A0C0C" w:rsidRDefault="001E56BB" w:rsidP="001E56BB">
      <w:pPr>
        <w:jc w:val="center"/>
        <w:rPr>
          <w:rFonts w:ascii="Liberation Serif" w:hAnsi="Liberation Serif" w:cs="Liberation Serif"/>
        </w:rPr>
      </w:pPr>
    </w:p>
    <w:p w:rsidR="001E56BB" w:rsidRPr="009A0C0C" w:rsidRDefault="001E56BB" w:rsidP="001E56BB">
      <w:pPr>
        <w:jc w:val="center"/>
        <w:rPr>
          <w:rFonts w:ascii="Liberation Serif" w:hAnsi="Liberation Serif" w:cs="Liberation Serif"/>
        </w:rPr>
      </w:pPr>
    </w:p>
    <w:p w:rsidR="001E56BB" w:rsidRPr="009A0C0C" w:rsidRDefault="001E56BB" w:rsidP="001E56BB">
      <w:pPr>
        <w:jc w:val="center"/>
        <w:rPr>
          <w:rFonts w:ascii="Liberation Serif" w:hAnsi="Liberation Serif" w:cs="Liberation Serif"/>
        </w:rPr>
      </w:pPr>
    </w:p>
    <w:p w:rsidR="001E56BB" w:rsidRPr="009A0C0C" w:rsidRDefault="001E56BB" w:rsidP="001E56BB">
      <w:pPr>
        <w:jc w:val="center"/>
        <w:rPr>
          <w:rFonts w:ascii="Liberation Serif" w:hAnsi="Liberation Serif" w:cs="Liberation Serif"/>
          <w:b/>
        </w:rPr>
      </w:pPr>
    </w:p>
    <w:p w:rsidR="001E56BB" w:rsidRPr="009A0C0C" w:rsidRDefault="001E56BB" w:rsidP="001E56BB">
      <w:pPr>
        <w:jc w:val="center"/>
        <w:rPr>
          <w:rFonts w:ascii="Liberation Serif" w:hAnsi="Liberation Serif" w:cs="Liberation Serif"/>
          <w:b/>
        </w:rPr>
      </w:pPr>
    </w:p>
    <w:p w:rsidR="001E56BB" w:rsidRPr="009A0C0C" w:rsidRDefault="001E56BB" w:rsidP="001E56BB">
      <w:pPr>
        <w:jc w:val="center"/>
        <w:rPr>
          <w:rFonts w:ascii="Liberation Serif" w:hAnsi="Liberation Serif" w:cs="Liberation Serif"/>
          <w:b/>
        </w:rPr>
      </w:pPr>
    </w:p>
    <w:p w:rsidR="001E56BB" w:rsidRPr="009A0C0C" w:rsidRDefault="001E56BB" w:rsidP="001E56BB">
      <w:pPr>
        <w:jc w:val="center"/>
        <w:rPr>
          <w:rFonts w:ascii="Liberation Serif" w:hAnsi="Liberation Serif" w:cs="Liberation Serif"/>
          <w:b/>
        </w:rPr>
      </w:pPr>
    </w:p>
    <w:p w:rsidR="001E56BB" w:rsidRPr="009A0C0C" w:rsidRDefault="001E56BB" w:rsidP="001E56BB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>ОТЧЁТ</w:t>
      </w:r>
    </w:p>
    <w:p w:rsidR="001E56BB" w:rsidRPr="009A0C0C" w:rsidRDefault="001E56BB" w:rsidP="001E56BB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о достижении значений целевых показателей деятельности </w:t>
      </w:r>
    </w:p>
    <w:p w:rsidR="001E56BB" w:rsidRPr="009A0C0C" w:rsidRDefault="001E56BB" w:rsidP="001E56BB">
      <w:pPr>
        <w:jc w:val="center"/>
        <w:rPr>
          <w:rFonts w:ascii="Liberation Serif" w:hAnsi="Liberation Serif" w:cs="Liberation Serif"/>
          <w:b/>
        </w:rPr>
      </w:pPr>
      <w:r w:rsidRPr="009A0C0C">
        <w:rPr>
          <w:rFonts w:ascii="Liberation Serif" w:hAnsi="Liberation Serif" w:cs="Liberation Serif"/>
          <w:b/>
        </w:rPr>
        <w:t xml:space="preserve">в сфере физической культуры и спорта  </w:t>
      </w:r>
    </w:p>
    <w:p w:rsidR="001E56BB" w:rsidRPr="009A0C0C" w:rsidRDefault="001E56BB" w:rsidP="001E56BB">
      <w:pPr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за ________________ 20___ г</w:t>
      </w:r>
    </w:p>
    <w:p w:rsidR="001E56BB" w:rsidRPr="009A0C0C" w:rsidRDefault="001E56BB" w:rsidP="001E56BB">
      <w:pPr>
        <w:tabs>
          <w:tab w:val="center" w:pos="4606"/>
        </w:tabs>
        <w:jc w:val="center"/>
        <w:rPr>
          <w:rFonts w:ascii="Liberation Serif" w:hAnsi="Liberation Serif" w:cs="Liberation Serif"/>
          <w:b/>
          <w:sz w:val="22"/>
          <w:szCs w:val="22"/>
        </w:rPr>
      </w:pPr>
      <w:r w:rsidRPr="009A0C0C">
        <w:rPr>
          <w:rFonts w:ascii="Liberation Serif" w:hAnsi="Liberation Serif" w:cs="Liberation Serif"/>
          <w:sz w:val="22"/>
          <w:szCs w:val="22"/>
        </w:rPr>
        <w:t>(1 квартал, полугодие, 9 месяцев, год)</w:t>
      </w:r>
    </w:p>
    <w:p w:rsidR="001E56BB" w:rsidRPr="009A0C0C" w:rsidRDefault="001E56BB" w:rsidP="001E56BB">
      <w:pPr>
        <w:shd w:val="clear" w:color="auto" w:fill="FFFFFF"/>
        <w:jc w:val="center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____________________________________________________________________________</w:t>
      </w:r>
    </w:p>
    <w:p w:rsidR="001E56BB" w:rsidRPr="009A0C0C" w:rsidRDefault="001E56BB" w:rsidP="001E56BB">
      <w:pPr>
        <w:shd w:val="clear" w:color="auto" w:fill="FFFFFF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  <w:r w:rsidRPr="009A0C0C">
        <w:rPr>
          <w:rFonts w:ascii="Liberation Serif" w:hAnsi="Liberation Serif" w:cs="Liberation Serif"/>
          <w:i/>
          <w:iCs/>
          <w:sz w:val="20"/>
          <w:szCs w:val="20"/>
        </w:rPr>
        <w:t>(наименование юридического лица)</w:t>
      </w:r>
    </w:p>
    <w:p w:rsidR="001E56BB" w:rsidRPr="009A0C0C" w:rsidRDefault="001E56BB" w:rsidP="001E56BB">
      <w:pPr>
        <w:shd w:val="clear" w:color="auto" w:fill="FFFFFF"/>
        <w:jc w:val="center"/>
        <w:rPr>
          <w:rFonts w:ascii="Liberation Serif" w:hAnsi="Liberation Serif" w:cs="Liberation Serif"/>
          <w:i/>
          <w:iCs/>
          <w:sz w:val="20"/>
          <w:szCs w:val="20"/>
        </w:rPr>
      </w:pPr>
    </w:p>
    <w:p w:rsidR="001E56BB" w:rsidRPr="009A0C0C" w:rsidRDefault="001E56BB" w:rsidP="001E56BB">
      <w:pPr>
        <w:jc w:val="both"/>
        <w:rPr>
          <w:rFonts w:ascii="Liberation Serif" w:hAnsi="Liberation Serif" w:cs="Liberation Serif"/>
          <w:sz w:val="10"/>
          <w:szCs w:val="10"/>
        </w:rPr>
      </w:pPr>
      <w:r w:rsidRPr="009A0C0C">
        <w:rPr>
          <w:rFonts w:ascii="Liberation Serif" w:hAnsi="Liberation Serif" w:cs="Liberation Serif"/>
          <w:sz w:val="10"/>
          <w:szCs w:val="10"/>
        </w:rPr>
        <w:t xml:space="preserve">                                      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2949"/>
        <w:gridCol w:w="1701"/>
        <w:gridCol w:w="1985"/>
        <w:gridCol w:w="1984"/>
      </w:tblGrid>
      <w:tr w:rsidR="00F74AF5" w:rsidRPr="009A0C0C" w:rsidTr="009600E6">
        <w:trPr>
          <w:trHeight w:val="264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№ п/п</w:t>
            </w:r>
          </w:p>
        </w:tc>
        <w:tc>
          <w:tcPr>
            <w:tcW w:w="2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Целевой показатель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AE5CF0" w:rsidP="002D21F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 xml:space="preserve">Плановые значения целевых показателей                   на </w:t>
            </w:r>
            <w:r w:rsidR="002D21F6" w:rsidRPr="009A0C0C">
              <w:rPr>
                <w:rFonts w:ascii="Liberation Serif" w:hAnsi="Liberation Serif" w:cs="Liberation Serif"/>
                <w:sz w:val="23"/>
                <w:szCs w:val="23"/>
              </w:rPr>
              <w:t>20___год</w:t>
            </w: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1E56BB" w:rsidP="009600E6">
            <w:pPr>
              <w:shd w:val="clear" w:color="auto" w:fill="FFFFFF"/>
              <w:jc w:val="center"/>
              <w:rPr>
                <w:rFonts w:ascii="Liberation Serif" w:hAnsi="Liberation Serif" w:cs="Liberation Serif"/>
                <w:spacing w:val="-3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>Факт</w:t>
            </w:r>
            <w:r w:rsidR="00AE5CF0"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ические </w:t>
            </w:r>
            <w:proofErr w:type="gramStart"/>
            <w:r w:rsidR="00AE5CF0"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значения </w:t>
            </w: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 </w:t>
            </w:r>
            <w:r w:rsidR="00AE5CF0"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>целевых</w:t>
            </w:r>
            <w:proofErr w:type="gramEnd"/>
            <w:r w:rsidR="00AE5CF0"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 показателей                   </w:t>
            </w: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                             за отчетный период (квартал, полугодие, 9 месяцев, год)</w:t>
            </w:r>
          </w:p>
          <w:p w:rsidR="001E56BB" w:rsidRPr="009A0C0C" w:rsidRDefault="001E56BB" w:rsidP="009600E6">
            <w:pPr>
              <w:shd w:val="clear" w:color="auto" w:fill="FFFFFF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shd w:val="clear" w:color="auto" w:fill="FFFFFF"/>
              <w:jc w:val="center"/>
              <w:rPr>
                <w:rFonts w:ascii="Liberation Serif" w:hAnsi="Liberation Serif" w:cs="Liberation Serif"/>
                <w:spacing w:val="-3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Процент </w:t>
            </w:r>
          </w:p>
          <w:p w:rsidR="001E56BB" w:rsidRPr="009A0C0C" w:rsidRDefault="001E56BB" w:rsidP="009600E6">
            <w:pPr>
              <w:shd w:val="clear" w:color="auto" w:fill="FFFFFF"/>
              <w:jc w:val="center"/>
              <w:rPr>
                <w:rFonts w:ascii="Liberation Serif" w:hAnsi="Liberation Serif" w:cs="Liberation Serif"/>
                <w:spacing w:val="-3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исполнения </w:t>
            </w:r>
          </w:p>
          <w:p w:rsidR="001E56BB" w:rsidRPr="009A0C0C" w:rsidRDefault="001E56BB" w:rsidP="009600E6">
            <w:pPr>
              <w:shd w:val="clear" w:color="auto" w:fill="FFFFFF"/>
              <w:jc w:val="center"/>
              <w:rPr>
                <w:rFonts w:ascii="Liberation Serif" w:hAnsi="Liberation Serif" w:cs="Liberation Serif"/>
                <w:spacing w:val="-3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целевого </w:t>
            </w:r>
          </w:p>
          <w:p w:rsidR="001E56BB" w:rsidRPr="009A0C0C" w:rsidRDefault="001E56BB" w:rsidP="009600E6">
            <w:pPr>
              <w:shd w:val="clear" w:color="auto" w:fill="FFFFFF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pacing w:val="-3"/>
                <w:sz w:val="23"/>
                <w:szCs w:val="23"/>
              </w:rPr>
              <w:t xml:space="preserve">показателя </w:t>
            </w:r>
          </w:p>
        </w:tc>
      </w:tr>
      <w:tr w:rsidR="00F74AF5" w:rsidRPr="009A0C0C" w:rsidTr="009600E6">
        <w:trPr>
          <w:trHeight w:val="900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BB" w:rsidRPr="009A0C0C" w:rsidRDefault="001E56BB" w:rsidP="009600E6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2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BB" w:rsidRPr="009A0C0C" w:rsidRDefault="001E56BB" w:rsidP="009600E6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BB" w:rsidRPr="009A0C0C" w:rsidRDefault="001E56BB" w:rsidP="009600E6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BB" w:rsidRPr="009A0C0C" w:rsidRDefault="001E56BB" w:rsidP="009600E6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BB" w:rsidRPr="009A0C0C" w:rsidRDefault="001E56BB" w:rsidP="009600E6">
            <w:pPr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  <w:tr w:rsidR="00F74AF5" w:rsidRPr="009A0C0C" w:rsidTr="009600E6">
        <w:trPr>
          <w:trHeight w:val="15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1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BB" w:rsidRPr="009A0C0C" w:rsidRDefault="001E56BB" w:rsidP="009600E6">
            <w:pPr>
              <w:shd w:val="clear" w:color="auto" w:fill="FFFFFF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BB" w:rsidRPr="009A0C0C" w:rsidRDefault="001E56BB" w:rsidP="009600E6">
            <w:pPr>
              <w:shd w:val="clear" w:color="auto" w:fill="FFFFFF"/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5=гр.4/гр.3*100</w:t>
            </w:r>
          </w:p>
        </w:tc>
      </w:tr>
      <w:tr w:rsidR="00F74AF5" w:rsidRPr="009A0C0C" w:rsidTr="009600E6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1.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1E56BB" w:rsidP="009600E6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 xml:space="preserve">Проведение официальных спортивных и физкультурных мероприятий на территории </w:t>
            </w:r>
            <w:r w:rsidR="003D46D8" w:rsidRPr="009A0C0C">
              <w:rPr>
                <w:rFonts w:ascii="Liberation Serif" w:hAnsi="Liberation Serif" w:cs="Liberation Serif"/>
                <w:sz w:val="23"/>
                <w:szCs w:val="23"/>
              </w:rPr>
              <w:t xml:space="preserve">муниципального </w:t>
            </w:r>
            <w:r w:rsidR="003B1DA6" w:rsidRPr="009A0C0C">
              <w:rPr>
                <w:rFonts w:ascii="Liberation Serif" w:hAnsi="Liberation Serif" w:cs="Liberation Serif"/>
                <w:sz w:val="23"/>
                <w:szCs w:val="23"/>
              </w:rPr>
              <w:t>округа Первоуральск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  <w:tr w:rsidR="00F74AF5" w:rsidRPr="009A0C0C" w:rsidTr="009600E6">
        <w:trPr>
          <w:trHeight w:val="7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2.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1E56BB" w:rsidP="009600E6">
            <w:pPr>
              <w:rPr>
                <w:rFonts w:ascii="Liberation Serif" w:hAnsi="Liberation Serif" w:cs="Liberation Serif"/>
                <w:sz w:val="23"/>
                <w:szCs w:val="23"/>
              </w:rPr>
            </w:pPr>
            <w:r w:rsidRPr="009A0C0C">
              <w:rPr>
                <w:rFonts w:ascii="Liberation Serif" w:hAnsi="Liberation Serif" w:cs="Liberation Serif"/>
                <w:sz w:val="23"/>
                <w:szCs w:val="23"/>
              </w:rPr>
              <w:t>Количество человек, занимающихся видом спорта (человек)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  <w:sz w:val="23"/>
                <w:szCs w:val="23"/>
              </w:rPr>
            </w:pPr>
          </w:p>
        </w:tc>
      </w:tr>
    </w:tbl>
    <w:p w:rsidR="001E56BB" w:rsidRPr="009A0C0C" w:rsidRDefault="001E56BB" w:rsidP="001E56BB">
      <w:pPr>
        <w:ind w:firstLine="709"/>
        <w:contextualSpacing/>
        <w:jc w:val="both"/>
        <w:rPr>
          <w:rFonts w:ascii="Liberation Serif" w:hAnsi="Liberation Serif" w:cs="Liberation Serif"/>
          <w:sz w:val="16"/>
          <w:szCs w:val="16"/>
        </w:rPr>
      </w:pPr>
    </w:p>
    <w:p w:rsidR="001E56BB" w:rsidRPr="009A0C0C" w:rsidRDefault="001E56BB" w:rsidP="001E56BB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 xml:space="preserve">Приложение: Копии отчетных документов в полном объеме на ___ л. в ___ </w:t>
      </w:r>
      <w:proofErr w:type="spellStart"/>
      <w:r w:rsidRPr="009A0C0C">
        <w:rPr>
          <w:rFonts w:ascii="Liberation Serif" w:hAnsi="Liberation Serif" w:cs="Liberation Serif"/>
          <w:sz w:val="20"/>
          <w:szCs w:val="20"/>
        </w:rPr>
        <w:t>экз</w:t>
      </w:r>
      <w:proofErr w:type="spellEnd"/>
      <w:r w:rsidRPr="009A0C0C">
        <w:rPr>
          <w:rFonts w:ascii="Liberation Serif" w:hAnsi="Liberation Serif" w:cs="Liberation Serif"/>
          <w:sz w:val="20"/>
          <w:szCs w:val="20"/>
        </w:rPr>
        <w:t>**.</w:t>
      </w:r>
    </w:p>
    <w:p w:rsidR="001E56BB" w:rsidRPr="009A0C0C" w:rsidRDefault="001E56BB" w:rsidP="001E56BB">
      <w:pPr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1E56BB" w:rsidRPr="009A0C0C" w:rsidRDefault="001E56BB" w:rsidP="001E56BB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Руководитель ______________________/                                  /</w:t>
      </w:r>
    </w:p>
    <w:p w:rsidR="001E56BB" w:rsidRPr="009A0C0C" w:rsidRDefault="001E56BB" w:rsidP="001E56BB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>/долж</w:t>
      </w:r>
      <w:r w:rsidR="003B1DA6" w:rsidRPr="009A0C0C">
        <w:rPr>
          <w:rFonts w:ascii="Liberation Serif" w:hAnsi="Liberation Serif" w:cs="Liberation Serif"/>
          <w:sz w:val="20"/>
          <w:szCs w:val="20"/>
        </w:rPr>
        <w:t xml:space="preserve">ность/                       </w:t>
      </w:r>
      <w:r w:rsidRPr="009A0C0C">
        <w:rPr>
          <w:rFonts w:ascii="Liberation Serif" w:hAnsi="Liberation Serif" w:cs="Liberation Serif"/>
          <w:sz w:val="20"/>
          <w:szCs w:val="20"/>
        </w:rPr>
        <w:t xml:space="preserve"> подпись                      расшифровка подписи</w:t>
      </w:r>
    </w:p>
    <w:p w:rsidR="001E56BB" w:rsidRPr="009A0C0C" w:rsidRDefault="001E56BB" w:rsidP="001E56BB">
      <w:pPr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</w:rPr>
        <w:t xml:space="preserve"> </w:t>
      </w:r>
      <w:proofErr w:type="spellStart"/>
      <w:r w:rsidRPr="009A0C0C">
        <w:rPr>
          <w:rFonts w:ascii="Liberation Serif" w:hAnsi="Liberation Serif" w:cs="Liberation Serif"/>
        </w:rPr>
        <w:t>м.п</w:t>
      </w:r>
      <w:proofErr w:type="spellEnd"/>
      <w:r w:rsidRPr="009A0C0C">
        <w:rPr>
          <w:rFonts w:ascii="Liberation Serif" w:hAnsi="Liberation Serif" w:cs="Liberation Serif"/>
        </w:rPr>
        <w:t xml:space="preserve">.                                                             </w:t>
      </w:r>
    </w:p>
    <w:p w:rsidR="001E56BB" w:rsidRPr="009A0C0C" w:rsidRDefault="001E56BB" w:rsidP="001E56BB">
      <w:pPr>
        <w:contextualSpacing/>
        <w:jc w:val="both"/>
        <w:rPr>
          <w:rFonts w:ascii="Liberation Serif" w:hAnsi="Liberation Serif" w:cs="Liberation Serif"/>
        </w:rPr>
      </w:pPr>
    </w:p>
    <w:p w:rsidR="001E56BB" w:rsidRPr="009A0C0C" w:rsidRDefault="001E56BB" w:rsidP="001E56BB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Проверено и согласовано / _______ 20__года/:</w:t>
      </w:r>
    </w:p>
    <w:p w:rsidR="001E56BB" w:rsidRPr="009A0C0C" w:rsidRDefault="001E56BB" w:rsidP="001E56BB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Специалист Управления </w:t>
      </w:r>
    </w:p>
    <w:p w:rsidR="001E56BB" w:rsidRPr="009A0C0C" w:rsidRDefault="001E56BB" w:rsidP="001E56BB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культуры, </w:t>
      </w:r>
      <w:proofErr w:type="spellStart"/>
      <w:r w:rsidRPr="009A0C0C">
        <w:rPr>
          <w:rFonts w:ascii="Liberation Serif" w:hAnsi="Liberation Serif" w:cs="Liberation Serif"/>
        </w:rPr>
        <w:t>ФКиС</w:t>
      </w:r>
      <w:proofErr w:type="spellEnd"/>
      <w:r w:rsidRPr="009A0C0C">
        <w:rPr>
          <w:rFonts w:ascii="Liberation Serif" w:hAnsi="Liberation Serif" w:cs="Liberation Serif"/>
        </w:rPr>
        <w:t xml:space="preserve"> Администрации</w:t>
      </w:r>
    </w:p>
    <w:p w:rsidR="001E56BB" w:rsidRPr="009A0C0C" w:rsidRDefault="003D46D8" w:rsidP="001E56BB">
      <w:pPr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>муниципального</w:t>
      </w:r>
      <w:r w:rsidR="001E56BB" w:rsidRPr="009A0C0C">
        <w:rPr>
          <w:rFonts w:ascii="Liberation Serif" w:hAnsi="Liberation Serif" w:cs="Liberation Serif"/>
        </w:rPr>
        <w:t xml:space="preserve"> округа Первоуральск </w:t>
      </w:r>
      <w:r w:rsidR="001E56BB" w:rsidRPr="009A0C0C">
        <w:rPr>
          <w:rFonts w:ascii="Liberation Serif" w:hAnsi="Liberation Serif" w:cs="Liberation Serif"/>
          <w:sz w:val="22"/>
          <w:szCs w:val="22"/>
        </w:rPr>
        <w:t>_______________/</w:t>
      </w:r>
      <w:r w:rsidR="001E56BB" w:rsidRPr="009A0C0C">
        <w:rPr>
          <w:rFonts w:ascii="Liberation Serif" w:hAnsi="Liberation Serif" w:cs="Liberation Serif"/>
        </w:rPr>
        <w:t xml:space="preserve">                                 / </w:t>
      </w:r>
    </w:p>
    <w:p w:rsidR="001E56BB" w:rsidRPr="009A0C0C" w:rsidRDefault="001E56BB" w:rsidP="001E56BB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9A0C0C">
        <w:rPr>
          <w:rFonts w:ascii="Liberation Serif" w:hAnsi="Liberation Serif" w:cs="Liberation Serif"/>
          <w:sz w:val="20"/>
          <w:szCs w:val="20"/>
        </w:rPr>
        <w:t xml:space="preserve">                                                            </w:t>
      </w:r>
      <w:r w:rsidR="003B1DA6" w:rsidRPr="009A0C0C">
        <w:rPr>
          <w:rFonts w:ascii="Liberation Serif" w:hAnsi="Liberation Serif" w:cs="Liberation Serif"/>
          <w:sz w:val="20"/>
          <w:szCs w:val="20"/>
        </w:rPr>
        <w:t xml:space="preserve">   </w:t>
      </w:r>
      <w:r w:rsidRPr="009A0C0C">
        <w:rPr>
          <w:rFonts w:ascii="Liberation Serif" w:hAnsi="Liberation Serif" w:cs="Liberation Serif"/>
          <w:sz w:val="20"/>
          <w:szCs w:val="20"/>
        </w:rPr>
        <w:t xml:space="preserve">    подпись              расшифровка подписи</w:t>
      </w:r>
    </w:p>
    <w:p w:rsidR="001E56BB" w:rsidRPr="009A0C0C" w:rsidRDefault="001E56BB" w:rsidP="001E56BB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1E56BB" w:rsidRPr="009A0C0C" w:rsidRDefault="001E56BB" w:rsidP="001E56BB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1E56BB" w:rsidRPr="009A0C0C" w:rsidRDefault="001E56BB" w:rsidP="001E56BB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sz w:val="20"/>
          <w:szCs w:val="20"/>
        </w:rPr>
      </w:pPr>
    </w:p>
    <w:p w:rsidR="001E56BB" w:rsidRPr="009A0C0C" w:rsidRDefault="001E56BB" w:rsidP="001E56BB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  <w:sz w:val="20"/>
          <w:szCs w:val="20"/>
        </w:rPr>
        <w:t>*</w:t>
      </w:r>
      <w:r w:rsidR="00F74AF5" w:rsidRPr="009A0C0C">
        <w:rPr>
          <w:rFonts w:ascii="Liberation Serif" w:hAnsi="Liberation Serif" w:cs="Liberation Serif"/>
          <w:sz w:val="20"/>
          <w:szCs w:val="20"/>
        </w:rPr>
        <w:t>в</w:t>
      </w:r>
      <w:r w:rsidRPr="009A0C0C">
        <w:rPr>
          <w:rFonts w:ascii="Liberation Serif" w:hAnsi="Liberation Serif" w:cs="Liberation Serif"/>
          <w:sz w:val="20"/>
          <w:szCs w:val="20"/>
        </w:rPr>
        <w:t xml:space="preserve"> соответствии с Единым календарным планом на текущий календарный год</w:t>
      </w:r>
      <w:r w:rsidRPr="009A0C0C">
        <w:rPr>
          <w:rFonts w:ascii="Liberation Serif" w:hAnsi="Liberation Serif" w:cs="Liberation Serif"/>
        </w:rPr>
        <w:t xml:space="preserve"> </w:t>
      </w:r>
    </w:p>
    <w:p w:rsidR="001E56BB" w:rsidRPr="00003330" w:rsidRDefault="001E56BB" w:rsidP="00AE5CF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  <w:sz w:val="20"/>
          <w:szCs w:val="20"/>
        </w:rPr>
      </w:pPr>
      <w:r w:rsidRPr="00003330">
        <w:rPr>
          <w:rFonts w:ascii="Liberation Serif" w:hAnsi="Liberation Serif" w:cs="Liberation Serif"/>
          <w:sz w:val="20"/>
          <w:szCs w:val="20"/>
        </w:rPr>
        <w:t xml:space="preserve">** </w:t>
      </w:r>
      <w:r w:rsidR="00F74AF5" w:rsidRPr="00003330">
        <w:rPr>
          <w:rFonts w:ascii="Liberation Serif" w:hAnsi="Liberation Serif" w:cs="Liberation Serif"/>
          <w:sz w:val="20"/>
          <w:szCs w:val="20"/>
        </w:rPr>
        <w:t>к</w:t>
      </w:r>
      <w:r w:rsidRPr="00003330">
        <w:rPr>
          <w:rFonts w:ascii="Liberation Serif" w:hAnsi="Liberation Serif" w:cs="Liberation Serif"/>
          <w:sz w:val="20"/>
          <w:szCs w:val="20"/>
        </w:rPr>
        <w:t>опии отчетных документов прикладываются к отчетности за текущий год.</w:t>
      </w:r>
    </w:p>
    <w:p w:rsidR="001E56BB" w:rsidRPr="009A0C0C" w:rsidRDefault="001E56BB" w:rsidP="00AE5CF0">
      <w:pPr>
        <w:autoSpaceDE w:val="0"/>
        <w:autoSpaceDN w:val="0"/>
        <w:adjustRightInd w:val="0"/>
        <w:contextualSpacing/>
        <w:jc w:val="both"/>
        <w:rPr>
          <w:rFonts w:ascii="Liberation Serif" w:hAnsi="Liberation Serif" w:cs="Liberation Serif"/>
        </w:rPr>
      </w:pPr>
    </w:p>
    <w:p w:rsidR="001E56BB" w:rsidRPr="009A0C0C" w:rsidRDefault="001E56BB" w:rsidP="001E56BB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  <w:b/>
          <w:u w:val="single"/>
        </w:rPr>
      </w:pPr>
      <w:r w:rsidRPr="009A0C0C">
        <w:rPr>
          <w:rFonts w:ascii="Liberation Serif" w:hAnsi="Liberation Serif" w:cs="Liberation Serif"/>
        </w:rPr>
        <w:t xml:space="preserve">Информация по показателям должна быть расписана по нижеуказанным формам </w:t>
      </w:r>
      <w:r w:rsidRPr="009A0C0C">
        <w:rPr>
          <w:rFonts w:ascii="Liberation Serif" w:hAnsi="Liberation Serif" w:cs="Liberation Serif"/>
        </w:rPr>
        <w:br/>
      </w:r>
      <w:r w:rsidRPr="009A0C0C">
        <w:rPr>
          <w:rFonts w:ascii="Liberation Serif" w:hAnsi="Liberation Serif" w:cs="Liberation Serif"/>
          <w:b/>
          <w:u w:val="single"/>
        </w:rPr>
        <w:t>с приложением копий подтверждающих документов, заверенных в установленном законодательстве порядке и входить в пакет документов:</w:t>
      </w:r>
    </w:p>
    <w:p w:rsidR="001E56BB" w:rsidRPr="009A0C0C" w:rsidRDefault="00886E36" w:rsidP="00886E36">
      <w:pPr>
        <w:tabs>
          <w:tab w:val="left" w:pos="2190"/>
        </w:tabs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ab/>
      </w:r>
    </w:p>
    <w:p w:rsidR="001E56BB" w:rsidRPr="009A0C0C" w:rsidRDefault="001E56BB" w:rsidP="001E56BB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1) проведение организацией официальных спортивных и физкультурных мероприятий на территории </w:t>
      </w:r>
      <w:r w:rsidR="003B1DA6" w:rsidRPr="009A0C0C">
        <w:rPr>
          <w:rFonts w:ascii="Liberation Serif" w:hAnsi="Liberation Serif" w:cs="Liberation Serif"/>
        </w:rPr>
        <w:t>муниципального</w:t>
      </w:r>
      <w:r w:rsidRPr="009A0C0C">
        <w:rPr>
          <w:rFonts w:ascii="Liberation Serif" w:hAnsi="Liberation Serif" w:cs="Liberation Serif"/>
        </w:rPr>
        <w:t xml:space="preserve"> округа Первоуральск (количество мероприятий) </w:t>
      </w:r>
    </w:p>
    <w:p w:rsidR="001E56BB" w:rsidRPr="009A0C0C" w:rsidRDefault="001E56BB" w:rsidP="001E56BB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5633"/>
        <w:gridCol w:w="1565"/>
        <w:gridCol w:w="1554"/>
      </w:tblGrid>
      <w:tr w:rsidR="001E56BB" w:rsidRPr="009A0C0C" w:rsidTr="009600E6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  <w:lang w:val="en-US"/>
              </w:rPr>
              <w:t>№</w:t>
            </w:r>
            <w:r w:rsidRPr="009A0C0C">
              <w:rPr>
                <w:rFonts w:ascii="Liberation Serif" w:hAnsi="Liberation Serif" w:cs="Liberation Serif"/>
              </w:rPr>
              <w:t xml:space="preserve"> п/п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Наименование мероприятия (согласно положению о проведении соревнований)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9A0C0C">
              <w:rPr>
                <w:rFonts w:ascii="Liberation Serif" w:hAnsi="Liberation Serif" w:cs="Liberation Serif"/>
              </w:rPr>
              <w:t>Дата проведения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9A0C0C">
              <w:rPr>
                <w:rFonts w:ascii="Liberation Serif" w:hAnsi="Liberation Serif" w:cs="Liberation Serif"/>
              </w:rPr>
              <w:t>Количество участников</w:t>
            </w:r>
          </w:p>
        </w:tc>
      </w:tr>
      <w:tr w:rsidR="001E56BB" w:rsidRPr="009A0C0C" w:rsidTr="009600E6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lang w:val="en-US"/>
              </w:rPr>
            </w:pPr>
          </w:p>
        </w:tc>
      </w:tr>
      <w:tr w:rsidR="001E56BB" w:rsidRPr="009A0C0C" w:rsidTr="009600E6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7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jc w:val="right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Итого: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</w:tr>
    </w:tbl>
    <w:p w:rsidR="001E56BB" w:rsidRPr="009A0C0C" w:rsidRDefault="001E56BB" w:rsidP="001E56BB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</w:p>
    <w:p w:rsidR="001E56BB" w:rsidRPr="009A0C0C" w:rsidRDefault="001E56BB" w:rsidP="001E56BB">
      <w:pPr>
        <w:ind w:firstLine="709"/>
        <w:contextualSpacing/>
        <w:jc w:val="both"/>
        <w:rPr>
          <w:rFonts w:ascii="Liberation Serif" w:hAnsi="Liberation Serif" w:cs="Liberation Serif"/>
          <w:lang w:val="x-none" w:eastAsia="x-none"/>
        </w:rPr>
      </w:pPr>
      <w:r w:rsidRPr="009A0C0C">
        <w:rPr>
          <w:rFonts w:ascii="Liberation Serif" w:hAnsi="Liberation Serif" w:cs="Liberation Serif"/>
          <w:lang w:val="x-none" w:eastAsia="x-none"/>
        </w:rPr>
        <w:t>2) количество человек, занимающихся видом спорта</w:t>
      </w:r>
    </w:p>
    <w:p w:rsidR="001E56BB" w:rsidRPr="009A0C0C" w:rsidRDefault="001E56BB" w:rsidP="001E56BB">
      <w:pPr>
        <w:ind w:firstLine="709"/>
        <w:contextualSpacing/>
        <w:jc w:val="both"/>
        <w:rPr>
          <w:rFonts w:ascii="Liberation Serif" w:hAnsi="Liberation Serif" w:cs="Liberation Serif"/>
          <w:lang w:val="x-none" w:eastAsia="x-none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160"/>
        <w:gridCol w:w="1980"/>
        <w:gridCol w:w="2097"/>
        <w:gridCol w:w="1393"/>
        <w:gridCol w:w="1159"/>
      </w:tblGrid>
      <w:tr w:rsidR="001E56BB" w:rsidRPr="009A0C0C" w:rsidTr="009600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-108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ФИО тренера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-81" w:firstLine="18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Основное место работы тренера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-34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Место проведения занятий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-116"/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Количество человек, занимающихся видом спорта</w:t>
            </w:r>
          </w:p>
        </w:tc>
      </w:tr>
      <w:tr w:rsidR="001E56BB" w:rsidRPr="009A0C0C" w:rsidTr="009600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всего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jc w:val="center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из них до 18 лет</w:t>
            </w:r>
          </w:p>
        </w:tc>
      </w:tr>
      <w:tr w:rsidR="001E56BB" w:rsidRPr="009A0C0C" w:rsidTr="009600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1E56BB" w:rsidRPr="009A0C0C" w:rsidTr="009600E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right"/>
              <w:rPr>
                <w:rFonts w:ascii="Liberation Serif" w:hAnsi="Liberation Serif" w:cs="Liberation Serif"/>
              </w:rPr>
            </w:pPr>
            <w:r w:rsidRPr="009A0C0C">
              <w:rPr>
                <w:rFonts w:ascii="Liberation Serif" w:hAnsi="Liberation Serif" w:cs="Liberation Serif"/>
              </w:rPr>
              <w:t>ВСЕГО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BB" w:rsidRPr="009A0C0C" w:rsidRDefault="001E56BB" w:rsidP="009600E6">
            <w:pPr>
              <w:ind w:left="720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1E56BB" w:rsidRPr="009A0C0C" w:rsidRDefault="001E56BB" w:rsidP="001E56BB">
      <w:pPr>
        <w:ind w:firstLine="709"/>
        <w:contextualSpacing/>
        <w:jc w:val="both"/>
        <w:rPr>
          <w:rFonts w:ascii="Liberation Serif" w:hAnsi="Liberation Serif" w:cs="Liberation Serif"/>
          <w:lang w:val="x-none" w:eastAsia="x-none"/>
        </w:rPr>
      </w:pPr>
    </w:p>
    <w:p w:rsidR="00811219" w:rsidRPr="009A0C0C" w:rsidRDefault="00811219" w:rsidP="00FB0576">
      <w:pPr>
        <w:jc w:val="both"/>
        <w:rPr>
          <w:rFonts w:ascii="Liberation Serif" w:hAnsi="Liberation Serif" w:cs="Liberation Serif"/>
        </w:rPr>
        <w:sectPr w:rsidR="00811219" w:rsidRPr="009A0C0C" w:rsidSect="00235270">
          <w:pgSz w:w="11906" w:h="16838"/>
          <w:pgMar w:top="1134" w:right="851" w:bottom="709" w:left="1701" w:header="709" w:footer="709" w:gutter="0"/>
          <w:cols w:space="708"/>
          <w:titlePg/>
          <w:docGrid w:linePitch="360"/>
        </w:sectPr>
      </w:pPr>
    </w:p>
    <w:p w:rsidR="00811219" w:rsidRPr="009A0C0C" w:rsidRDefault="005C79F5" w:rsidP="00811219">
      <w:pPr>
        <w:ind w:left="9072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lastRenderedPageBreak/>
        <w:t xml:space="preserve">                          </w:t>
      </w:r>
      <w:r w:rsidR="00811219" w:rsidRPr="009A0C0C">
        <w:rPr>
          <w:rFonts w:ascii="Liberation Serif" w:hAnsi="Liberation Serif" w:cs="Liberation Serif"/>
        </w:rPr>
        <w:t>Приложение 5</w:t>
      </w:r>
    </w:p>
    <w:p w:rsidR="00811219" w:rsidRPr="009A0C0C" w:rsidRDefault="00811219" w:rsidP="0076326C">
      <w:pPr>
        <w:autoSpaceDE w:val="0"/>
        <w:autoSpaceDN w:val="0"/>
        <w:ind w:left="10632"/>
        <w:rPr>
          <w:rFonts w:ascii="Liberation Serif" w:hAnsi="Liberation Serif" w:cs="Liberation Serif"/>
        </w:rPr>
      </w:pPr>
      <w:r w:rsidRPr="009A0C0C">
        <w:rPr>
          <w:rFonts w:ascii="Liberation Serif" w:hAnsi="Liberation Serif" w:cs="Liberation Serif"/>
        </w:rPr>
        <w:t xml:space="preserve">к Соглашению о предоставлении субсидии из бюджета </w:t>
      </w:r>
      <w:r w:rsidR="003B1DA6" w:rsidRPr="009A0C0C">
        <w:rPr>
          <w:rFonts w:ascii="Liberation Serif" w:hAnsi="Liberation Serif" w:cs="Liberation Serif"/>
        </w:rPr>
        <w:t xml:space="preserve">муниципального </w:t>
      </w:r>
      <w:r w:rsidRPr="009A0C0C">
        <w:rPr>
          <w:rFonts w:ascii="Liberation Serif" w:hAnsi="Liberation Serif" w:cs="Liberation Serif"/>
        </w:rPr>
        <w:t>округа Первоуральск на поддержку некоммерческих организаций, осуществляющих деятельность в сфере физической культуры и спорта</w:t>
      </w:r>
    </w:p>
    <w:p w:rsidR="00811219" w:rsidRPr="009A0C0C" w:rsidRDefault="00811219" w:rsidP="00811219">
      <w:pPr>
        <w:autoSpaceDE w:val="0"/>
        <w:autoSpaceDN w:val="0"/>
        <w:ind w:left="9072"/>
        <w:jc w:val="both"/>
        <w:rPr>
          <w:rFonts w:ascii="Liberation Serif" w:hAnsi="Liberation Serif" w:cs="Liberation Serif"/>
        </w:rPr>
      </w:pPr>
    </w:p>
    <w:p w:rsidR="00811219" w:rsidRPr="009A0C0C" w:rsidRDefault="00811219" w:rsidP="00811219">
      <w:pPr>
        <w:autoSpaceDE w:val="0"/>
        <w:autoSpaceDN w:val="0"/>
        <w:ind w:left="9072"/>
        <w:jc w:val="both"/>
        <w:rPr>
          <w:rFonts w:ascii="Liberation Serif" w:hAnsi="Liberation Serif" w:cs="Liberation Serif"/>
        </w:rPr>
      </w:pPr>
    </w:p>
    <w:p w:rsidR="00811219" w:rsidRPr="009A0C0C" w:rsidRDefault="00811219" w:rsidP="00811219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9A0C0C">
        <w:rPr>
          <w:rFonts w:ascii="Liberation Serif" w:hAnsi="Liberation Serif" w:cs="Liberation Serif"/>
          <w:b/>
          <w:bCs/>
          <w:sz w:val="22"/>
          <w:szCs w:val="22"/>
        </w:rPr>
        <w:t>ГРАФИК</w:t>
      </w:r>
    </w:p>
    <w:p w:rsidR="00811219" w:rsidRPr="009A0C0C" w:rsidRDefault="00811219" w:rsidP="00811219">
      <w:pPr>
        <w:autoSpaceDE w:val="0"/>
        <w:autoSpaceDN w:val="0"/>
        <w:jc w:val="center"/>
        <w:rPr>
          <w:rFonts w:ascii="Liberation Serif" w:hAnsi="Liberation Serif" w:cs="Liberation Serif"/>
          <w:b/>
          <w:bCs/>
          <w:sz w:val="22"/>
          <w:szCs w:val="22"/>
        </w:rPr>
      </w:pPr>
      <w:r w:rsidRPr="009A0C0C">
        <w:rPr>
          <w:rFonts w:ascii="Liberation Serif" w:hAnsi="Liberation Serif" w:cs="Liberation Serif"/>
          <w:b/>
          <w:bCs/>
          <w:sz w:val="22"/>
          <w:szCs w:val="22"/>
        </w:rPr>
        <w:t xml:space="preserve"> перечисления субсидии</w:t>
      </w:r>
    </w:p>
    <w:p w:rsidR="00811219" w:rsidRPr="009A0C0C" w:rsidRDefault="00811219" w:rsidP="00811219">
      <w:pPr>
        <w:autoSpaceDE w:val="0"/>
        <w:autoSpaceDN w:val="0"/>
        <w:jc w:val="center"/>
        <w:rPr>
          <w:rFonts w:ascii="Liberation Serif" w:hAnsi="Liberation Serif" w:cs="Liberation Serif"/>
          <w:b/>
          <w:bCs/>
        </w:rPr>
      </w:pPr>
    </w:p>
    <w:tbl>
      <w:tblPr>
        <w:tblStyle w:val="TableNormal"/>
        <w:tblW w:w="14601" w:type="dxa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1559"/>
        <w:gridCol w:w="1701"/>
        <w:gridCol w:w="1701"/>
        <w:gridCol w:w="1417"/>
        <w:gridCol w:w="1701"/>
        <w:gridCol w:w="1843"/>
        <w:gridCol w:w="2127"/>
      </w:tblGrid>
      <w:tr w:rsidR="00F74AF5" w:rsidRPr="009A0C0C" w:rsidTr="00F94AD9">
        <w:trPr>
          <w:trHeight w:val="552"/>
        </w:trPr>
        <w:tc>
          <w:tcPr>
            <w:tcW w:w="1418" w:type="dxa"/>
            <w:vMerge w:val="restart"/>
          </w:tcPr>
          <w:p w:rsidR="00811219" w:rsidRPr="009A0C0C" w:rsidRDefault="00811219" w:rsidP="00F94AD9">
            <w:pPr>
              <w:pStyle w:val="TableParagrap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1219" w:rsidRPr="009A0C0C" w:rsidRDefault="00811219" w:rsidP="00F94AD9">
            <w:pPr>
              <w:pStyle w:val="TableParagrap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1219" w:rsidRPr="009A0C0C" w:rsidRDefault="00811219" w:rsidP="00F94AD9">
            <w:pPr>
              <w:pStyle w:val="TableParagraph"/>
              <w:tabs>
                <w:tab w:val="left" w:pos="0"/>
              </w:tabs>
              <w:spacing w:before="147"/>
              <w:ind w:left="7" w:hanging="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Наименование</w:t>
            </w:r>
            <w:proofErr w:type="spellEnd"/>
            <w:r w:rsidRPr="009A0C0C"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направления</w:t>
            </w:r>
            <w:proofErr w:type="spellEnd"/>
            <w:r w:rsidRPr="009A0C0C">
              <w:rPr>
                <w:rFonts w:ascii="Liberation Serif" w:hAnsi="Liberation Serif" w:cs="Liberation Serif"/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расходов</w:t>
            </w:r>
            <w:proofErr w:type="spellEnd"/>
          </w:p>
        </w:tc>
        <w:tc>
          <w:tcPr>
            <w:tcW w:w="7512" w:type="dxa"/>
            <w:gridSpan w:val="5"/>
          </w:tcPr>
          <w:p w:rsidR="00811219" w:rsidRPr="009A0C0C" w:rsidRDefault="00811219" w:rsidP="00F94AD9">
            <w:pPr>
              <w:pStyle w:val="TableParagraph"/>
              <w:spacing w:before="152"/>
              <w:ind w:left="1112" w:right="1125"/>
              <w:jc w:val="center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Код</w:t>
            </w:r>
            <w:r w:rsidRPr="009A0C0C">
              <w:rPr>
                <w:rFonts w:ascii="Liberation Serif" w:hAnsi="Liberation Serif" w:cs="Liberation Serif"/>
                <w:spacing w:val="27"/>
                <w:sz w:val="20"/>
                <w:szCs w:val="20"/>
                <w:lang w:val="ru-RU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по</w:t>
            </w:r>
            <w:r w:rsidRPr="009A0C0C">
              <w:rPr>
                <w:rFonts w:ascii="Liberation Serif" w:hAnsi="Liberation Serif" w:cs="Liberation Serif"/>
                <w:spacing w:val="27"/>
                <w:sz w:val="20"/>
                <w:szCs w:val="20"/>
                <w:lang w:val="ru-RU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бюджетной</w:t>
            </w:r>
            <w:r w:rsidRPr="009A0C0C">
              <w:rPr>
                <w:rFonts w:ascii="Liberation Serif" w:hAnsi="Liberation Serif" w:cs="Liberation Serif"/>
                <w:spacing w:val="29"/>
                <w:sz w:val="20"/>
                <w:szCs w:val="20"/>
                <w:lang w:val="ru-RU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классификации</w:t>
            </w:r>
            <w:r w:rsidRPr="009A0C0C">
              <w:rPr>
                <w:rFonts w:ascii="Liberation Serif" w:hAnsi="Liberation Serif" w:cs="Liberation Serif"/>
                <w:spacing w:val="29"/>
                <w:sz w:val="20"/>
                <w:szCs w:val="20"/>
                <w:lang w:val="ru-RU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Российской</w:t>
            </w:r>
            <w:r w:rsidRPr="009A0C0C">
              <w:rPr>
                <w:rFonts w:ascii="Liberation Serif" w:hAnsi="Liberation Serif" w:cs="Liberation Serif"/>
                <w:spacing w:val="29"/>
                <w:sz w:val="20"/>
                <w:szCs w:val="20"/>
                <w:lang w:val="ru-RU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Федерации</w:t>
            </w:r>
          </w:p>
        </w:tc>
        <w:tc>
          <w:tcPr>
            <w:tcW w:w="3544" w:type="dxa"/>
            <w:gridSpan w:val="2"/>
          </w:tcPr>
          <w:p w:rsidR="00811219" w:rsidRPr="009A0C0C" w:rsidRDefault="00811219" w:rsidP="00F94AD9">
            <w:pPr>
              <w:pStyle w:val="TableParagraph"/>
              <w:spacing w:before="152"/>
              <w:ind w:left="-2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Сроки</w:t>
            </w:r>
            <w:proofErr w:type="spellEnd"/>
            <w:r w:rsidRPr="009A0C0C">
              <w:rPr>
                <w:rFonts w:ascii="Liberation Serif" w:hAnsi="Liberation Serif" w:cs="Liberation Serif"/>
                <w:spacing w:val="18"/>
                <w:sz w:val="20"/>
                <w:szCs w:val="20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перечисления</w:t>
            </w:r>
            <w:proofErr w:type="spellEnd"/>
          </w:p>
        </w:tc>
        <w:tc>
          <w:tcPr>
            <w:tcW w:w="2127" w:type="dxa"/>
            <w:vMerge w:val="restart"/>
          </w:tcPr>
          <w:p w:rsidR="00811219" w:rsidRPr="009A0C0C" w:rsidRDefault="00811219" w:rsidP="00F94AD9">
            <w:pPr>
              <w:pStyle w:val="TableParagrap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1219" w:rsidRPr="009A0C0C" w:rsidRDefault="00811219" w:rsidP="00F94AD9">
            <w:pPr>
              <w:pStyle w:val="TableParagrap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1219" w:rsidRPr="009A0C0C" w:rsidRDefault="00811219" w:rsidP="00F94AD9">
            <w:pPr>
              <w:pStyle w:val="TableParagraph"/>
              <w:spacing w:before="5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1219" w:rsidRPr="009A0C0C" w:rsidRDefault="00811219" w:rsidP="00F94AD9">
            <w:pPr>
              <w:pStyle w:val="TableParagraph"/>
              <w:ind w:left="-2" w:right="130" w:firstLine="2"/>
              <w:jc w:val="center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Сумма</w:t>
            </w:r>
            <w:proofErr w:type="spellEnd"/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(руб.)</w:t>
            </w:r>
          </w:p>
        </w:tc>
      </w:tr>
      <w:tr w:rsidR="00F74AF5" w:rsidRPr="009A0C0C" w:rsidTr="00F94AD9">
        <w:trPr>
          <w:trHeight w:val="438"/>
        </w:trPr>
        <w:tc>
          <w:tcPr>
            <w:tcW w:w="1418" w:type="dxa"/>
            <w:vMerge/>
            <w:tcBorders>
              <w:top w:val="nil"/>
            </w:tcBorders>
          </w:tcPr>
          <w:p w:rsidR="00811219" w:rsidRPr="009A0C0C" w:rsidRDefault="00811219" w:rsidP="00F94AD9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11219" w:rsidRPr="009A0C0C" w:rsidRDefault="00811219" w:rsidP="00F94AD9">
            <w:pPr>
              <w:pStyle w:val="TableParagraph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1219" w:rsidRPr="009A0C0C" w:rsidRDefault="00811219" w:rsidP="00F94AD9">
            <w:pPr>
              <w:pStyle w:val="TableParagraph"/>
              <w:spacing w:before="9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1219" w:rsidRPr="009A0C0C" w:rsidRDefault="00811219" w:rsidP="00F94AD9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главы</w:t>
            </w:r>
            <w:proofErr w:type="spellEnd"/>
          </w:p>
        </w:tc>
        <w:tc>
          <w:tcPr>
            <w:tcW w:w="1559" w:type="dxa"/>
            <w:vMerge w:val="restart"/>
          </w:tcPr>
          <w:p w:rsidR="00811219" w:rsidRPr="009A0C0C" w:rsidRDefault="00811219" w:rsidP="00F94AD9">
            <w:pPr>
              <w:pStyle w:val="TableParagraph"/>
              <w:spacing w:before="1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1219" w:rsidRPr="009A0C0C" w:rsidRDefault="00811219" w:rsidP="00F94AD9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раздела</w:t>
            </w:r>
            <w:proofErr w:type="spellEnd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 w:rsidRPr="009A0C0C"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подраздела</w:t>
            </w:r>
            <w:proofErr w:type="spellEnd"/>
          </w:p>
        </w:tc>
        <w:tc>
          <w:tcPr>
            <w:tcW w:w="3402" w:type="dxa"/>
            <w:gridSpan w:val="2"/>
          </w:tcPr>
          <w:p w:rsidR="00811219" w:rsidRPr="009A0C0C" w:rsidRDefault="00811219" w:rsidP="00F94AD9">
            <w:pPr>
              <w:pStyle w:val="TableParagraph"/>
              <w:spacing w:before="95"/>
              <w:ind w:left="1262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целевой</w:t>
            </w:r>
            <w:proofErr w:type="spellEnd"/>
            <w:r w:rsidRPr="009A0C0C">
              <w:rPr>
                <w:rFonts w:ascii="Liberation Serif" w:hAnsi="Liberation Serif" w:cs="Liberation Serif"/>
                <w:spacing w:val="27"/>
                <w:sz w:val="20"/>
                <w:szCs w:val="20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статьи</w:t>
            </w:r>
            <w:proofErr w:type="spellEnd"/>
          </w:p>
        </w:tc>
        <w:tc>
          <w:tcPr>
            <w:tcW w:w="1417" w:type="dxa"/>
            <w:vMerge w:val="restart"/>
          </w:tcPr>
          <w:p w:rsidR="00811219" w:rsidRPr="009A0C0C" w:rsidRDefault="00811219" w:rsidP="00F94AD9">
            <w:pPr>
              <w:pStyle w:val="TableParagraph"/>
              <w:spacing w:before="1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811219" w:rsidRPr="009A0C0C" w:rsidRDefault="00811219" w:rsidP="00F94AD9">
            <w:pPr>
              <w:pStyle w:val="TableParagraph"/>
              <w:ind w:left="139" w:right="148" w:firstLine="194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вида</w:t>
            </w:r>
            <w:proofErr w:type="spellEnd"/>
            <w:r w:rsidRPr="009A0C0C"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расходов</w:t>
            </w:r>
            <w:proofErr w:type="spellEnd"/>
          </w:p>
        </w:tc>
        <w:tc>
          <w:tcPr>
            <w:tcW w:w="1701" w:type="dxa"/>
            <w:vMerge w:val="restart"/>
          </w:tcPr>
          <w:p w:rsidR="00811219" w:rsidRPr="009A0C0C" w:rsidRDefault="00811219" w:rsidP="00F94AD9">
            <w:pPr>
              <w:pStyle w:val="TableParagraph"/>
              <w:spacing w:before="1"/>
              <w:jc w:val="center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</w:p>
          <w:p w:rsidR="00811219" w:rsidRPr="009A0C0C" w:rsidRDefault="00811219" w:rsidP="00886E36">
            <w:pPr>
              <w:pStyle w:val="TableParagraph"/>
              <w:jc w:val="center"/>
              <w:rPr>
                <w:rFonts w:ascii="Liberation Serif" w:hAnsi="Liberation Serif" w:cs="Liberation Serif"/>
                <w:spacing w:val="1"/>
                <w:sz w:val="20"/>
                <w:szCs w:val="20"/>
                <w:lang w:val="ru-RU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не</w:t>
            </w:r>
            <w:r w:rsidRPr="009A0C0C">
              <w:rPr>
                <w:rFonts w:ascii="Liberation Serif" w:hAnsi="Liberation Serif" w:cs="Liberation Serif"/>
                <w:spacing w:val="12"/>
                <w:sz w:val="20"/>
                <w:szCs w:val="20"/>
                <w:lang w:val="ru-RU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ранее</w:t>
            </w:r>
            <w:r w:rsidRPr="009A0C0C">
              <w:rPr>
                <w:rFonts w:ascii="Liberation Serif" w:hAnsi="Liberation Serif" w:cs="Liberation Serif"/>
                <w:spacing w:val="1"/>
                <w:sz w:val="20"/>
                <w:szCs w:val="20"/>
                <w:lang w:val="ru-RU"/>
              </w:rPr>
              <w:t xml:space="preserve"> </w:t>
            </w:r>
          </w:p>
          <w:p w:rsidR="00886E36" w:rsidRPr="009A0C0C" w:rsidRDefault="00886E36" w:rsidP="00886E36">
            <w:pPr>
              <w:pStyle w:val="TableParagraph"/>
              <w:jc w:val="center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(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дд.мм.гггг</w:t>
            </w:r>
            <w:proofErr w:type="spellEnd"/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.)</w:t>
            </w:r>
          </w:p>
        </w:tc>
        <w:tc>
          <w:tcPr>
            <w:tcW w:w="1843" w:type="dxa"/>
            <w:vMerge w:val="restart"/>
          </w:tcPr>
          <w:p w:rsidR="00811219" w:rsidRPr="009A0C0C" w:rsidRDefault="00811219" w:rsidP="00F94AD9">
            <w:pPr>
              <w:pStyle w:val="TableParagraph"/>
              <w:spacing w:before="1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</w:p>
          <w:p w:rsidR="00811219" w:rsidRPr="009A0C0C" w:rsidRDefault="00811219" w:rsidP="00073D8A">
            <w:pPr>
              <w:pStyle w:val="TableParagraph"/>
              <w:ind w:firstLine="3"/>
              <w:jc w:val="center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не</w:t>
            </w:r>
            <w:r w:rsidRPr="009A0C0C">
              <w:rPr>
                <w:rFonts w:ascii="Liberation Serif" w:hAnsi="Liberation Serif" w:cs="Liberation Serif"/>
                <w:spacing w:val="1"/>
                <w:sz w:val="20"/>
                <w:szCs w:val="20"/>
                <w:lang w:val="ru-RU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позднее</w:t>
            </w:r>
            <w:r w:rsidRPr="009A0C0C">
              <w:rPr>
                <w:rFonts w:ascii="Liberation Serif" w:hAnsi="Liberation Serif" w:cs="Liberation Serif"/>
                <w:spacing w:val="1"/>
                <w:sz w:val="20"/>
                <w:szCs w:val="20"/>
                <w:lang w:val="ru-RU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(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>дд.мм.гггг</w:t>
            </w:r>
            <w:proofErr w:type="spellEnd"/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.) 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811219" w:rsidRPr="009A0C0C" w:rsidRDefault="00811219" w:rsidP="00F94AD9">
            <w:pP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</w:p>
        </w:tc>
      </w:tr>
      <w:tr w:rsidR="00F74AF5" w:rsidRPr="009A0C0C" w:rsidTr="00F94AD9">
        <w:trPr>
          <w:trHeight w:val="778"/>
        </w:trPr>
        <w:tc>
          <w:tcPr>
            <w:tcW w:w="1418" w:type="dxa"/>
            <w:vMerge/>
            <w:tcBorders>
              <w:top w:val="nil"/>
            </w:tcBorders>
          </w:tcPr>
          <w:p w:rsidR="00811219" w:rsidRPr="009A0C0C" w:rsidRDefault="00811219" w:rsidP="00F94AD9">
            <w:pP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811219" w:rsidRPr="009A0C0C" w:rsidRDefault="00811219" w:rsidP="00F94AD9">
            <w:pP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</w:tcPr>
          <w:p w:rsidR="00811219" w:rsidRPr="009A0C0C" w:rsidRDefault="00811219" w:rsidP="00F94AD9">
            <w:pP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:rsidR="00811219" w:rsidRPr="009A0C0C" w:rsidRDefault="00811219" w:rsidP="00F94AD9">
            <w:pPr>
              <w:pStyle w:val="TableParagraph"/>
              <w:spacing w:before="143"/>
              <w:ind w:left="101" w:firstLine="35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программной</w:t>
            </w:r>
            <w:proofErr w:type="spellEnd"/>
            <w:r w:rsidRPr="009A0C0C">
              <w:rPr>
                <w:rFonts w:ascii="Liberation Serif" w:hAnsi="Liberation Serif" w:cs="Liberation Serif"/>
                <w:spacing w:val="1"/>
                <w:sz w:val="20"/>
                <w:szCs w:val="20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непрограммной</w:t>
            </w:r>
            <w:proofErr w:type="spellEnd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)</w:t>
            </w:r>
            <w:r w:rsidRPr="009A0C0C">
              <w:rPr>
                <w:rFonts w:ascii="Liberation Serif" w:hAnsi="Liberation Serif" w:cs="Liberation Serif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статьи</w:t>
            </w:r>
            <w:proofErr w:type="spellEnd"/>
          </w:p>
        </w:tc>
        <w:tc>
          <w:tcPr>
            <w:tcW w:w="1701" w:type="dxa"/>
          </w:tcPr>
          <w:p w:rsidR="00811219" w:rsidRPr="009A0C0C" w:rsidRDefault="00811219" w:rsidP="00F94AD9">
            <w:pPr>
              <w:pStyle w:val="TableParagraph"/>
              <w:spacing w:before="143"/>
              <w:ind w:left="310" w:hanging="173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направления</w:t>
            </w:r>
            <w:proofErr w:type="spellEnd"/>
            <w:r w:rsidRPr="009A0C0C">
              <w:rPr>
                <w:rFonts w:ascii="Liberation Serif" w:hAnsi="Liberation Serif" w:cs="Liberation Serif"/>
                <w:sz w:val="20"/>
                <w:szCs w:val="20"/>
                <w:lang w:val="ru-RU"/>
              </w:rPr>
              <w:t xml:space="preserve"> </w:t>
            </w:r>
            <w:r w:rsidRPr="009A0C0C">
              <w:rPr>
                <w:rFonts w:ascii="Liberation Serif" w:hAnsi="Liberation Serif" w:cs="Liberation Serif"/>
                <w:spacing w:val="-50"/>
                <w:sz w:val="20"/>
                <w:szCs w:val="20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расходов</w:t>
            </w:r>
            <w:proofErr w:type="spellEnd"/>
          </w:p>
        </w:tc>
        <w:tc>
          <w:tcPr>
            <w:tcW w:w="1417" w:type="dxa"/>
            <w:vMerge/>
            <w:tcBorders>
              <w:top w:val="nil"/>
            </w:tcBorders>
          </w:tcPr>
          <w:p w:rsidR="00811219" w:rsidRPr="009A0C0C" w:rsidRDefault="00811219" w:rsidP="00F94AD9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811219" w:rsidRPr="009A0C0C" w:rsidRDefault="00811219" w:rsidP="00F94AD9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811219" w:rsidRPr="009A0C0C" w:rsidRDefault="00811219" w:rsidP="00F94AD9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:rsidR="00811219" w:rsidRPr="009A0C0C" w:rsidRDefault="00811219" w:rsidP="00F94AD9">
            <w:pPr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F74AF5" w:rsidRPr="009A0C0C" w:rsidTr="00F94AD9">
        <w:trPr>
          <w:trHeight w:val="325"/>
        </w:trPr>
        <w:tc>
          <w:tcPr>
            <w:tcW w:w="1418" w:type="dxa"/>
          </w:tcPr>
          <w:p w:rsidR="00811219" w:rsidRPr="009A0C0C" w:rsidRDefault="00811219" w:rsidP="00F94AD9">
            <w:pPr>
              <w:pStyle w:val="TableParagraph"/>
              <w:spacing w:before="33"/>
              <w:ind w:left="12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11219" w:rsidRPr="009A0C0C" w:rsidRDefault="00811219" w:rsidP="00F94AD9">
            <w:pPr>
              <w:pStyle w:val="TableParagraph"/>
              <w:spacing w:before="33"/>
              <w:ind w:left="9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11219" w:rsidRPr="009A0C0C" w:rsidRDefault="00811219" w:rsidP="00F94AD9">
            <w:pPr>
              <w:pStyle w:val="TableParagraph"/>
              <w:spacing w:before="33"/>
              <w:ind w:left="7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811219" w:rsidRPr="009A0C0C" w:rsidRDefault="00811219" w:rsidP="00F94AD9">
            <w:pPr>
              <w:pStyle w:val="TableParagraph"/>
              <w:spacing w:before="33"/>
              <w:ind w:left="5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811219" w:rsidRPr="009A0C0C" w:rsidRDefault="00811219" w:rsidP="00F94AD9">
            <w:pPr>
              <w:pStyle w:val="TableParagraph"/>
              <w:spacing w:before="33"/>
              <w:ind w:left="4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1219" w:rsidRPr="009A0C0C" w:rsidRDefault="00811219" w:rsidP="00F94AD9">
            <w:pPr>
              <w:pStyle w:val="TableParagraph"/>
              <w:spacing w:before="33"/>
              <w:ind w:left="2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811219" w:rsidRPr="009A0C0C" w:rsidRDefault="00811219" w:rsidP="00F94AD9">
            <w:pPr>
              <w:pStyle w:val="TableParagraph"/>
              <w:spacing w:before="3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811219" w:rsidRPr="009A0C0C" w:rsidRDefault="00811219" w:rsidP="00F94AD9">
            <w:pPr>
              <w:pStyle w:val="TableParagraph"/>
              <w:spacing w:before="33"/>
              <w:ind w:right="1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2127" w:type="dxa"/>
          </w:tcPr>
          <w:p w:rsidR="00811219" w:rsidRPr="009A0C0C" w:rsidRDefault="00811219" w:rsidP="00F94AD9">
            <w:pPr>
              <w:pStyle w:val="TableParagraph"/>
              <w:spacing w:before="33"/>
              <w:ind w:left="1483" w:right="1483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9A0C0C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</w:tr>
      <w:tr w:rsidR="00F74AF5" w:rsidRPr="009A0C0C" w:rsidTr="00F94AD9">
        <w:trPr>
          <w:trHeight w:val="1821"/>
        </w:trPr>
        <w:tc>
          <w:tcPr>
            <w:tcW w:w="1418" w:type="dxa"/>
          </w:tcPr>
          <w:p w:rsidR="00811219" w:rsidRPr="009A0C0C" w:rsidRDefault="00811219" w:rsidP="00F94AD9">
            <w:pPr>
              <w:pStyle w:val="TableParagraph"/>
              <w:spacing w:before="177"/>
              <w:ind w:left="113" w:right="97" w:hanging="3"/>
              <w:jc w:val="center"/>
              <w:rPr>
                <w:rFonts w:ascii="Liberation Serif" w:hAnsi="Liberation Serif" w:cs="Liberation Serif"/>
                <w:sz w:val="21"/>
              </w:rPr>
            </w:pPr>
          </w:p>
        </w:tc>
        <w:tc>
          <w:tcPr>
            <w:tcW w:w="1134" w:type="dxa"/>
          </w:tcPr>
          <w:p w:rsidR="00811219" w:rsidRPr="009A0C0C" w:rsidRDefault="00811219" w:rsidP="00F94AD9">
            <w:pPr>
              <w:pStyle w:val="TableParagraph"/>
              <w:spacing w:before="1"/>
              <w:ind w:left="383" w:right="374"/>
              <w:jc w:val="center"/>
              <w:rPr>
                <w:rFonts w:ascii="Liberation Serif" w:hAnsi="Liberation Serif" w:cs="Liberation Serif"/>
                <w:sz w:val="21"/>
              </w:rPr>
            </w:pPr>
          </w:p>
        </w:tc>
        <w:tc>
          <w:tcPr>
            <w:tcW w:w="1559" w:type="dxa"/>
          </w:tcPr>
          <w:p w:rsidR="00811219" w:rsidRPr="009A0C0C" w:rsidRDefault="00811219" w:rsidP="00F94AD9">
            <w:pPr>
              <w:pStyle w:val="TableParagraph"/>
              <w:spacing w:before="1"/>
              <w:ind w:left="210" w:right="203"/>
              <w:jc w:val="center"/>
              <w:rPr>
                <w:rFonts w:ascii="Liberation Serif" w:hAnsi="Liberation Serif" w:cs="Liberation Serif"/>
                <w:sz w:val="21"/>
              </w:rPr>
            </w:pPr>
          </w:p>
        </w:tc>
        <w:tc>
          <w:tcPr>
            <w:tcW w:w="1701" w:type="dxa"/>
          </w:tcPr>
          <w:p w:rsidR="00811219" w:rsidRPr="009A0C0C" w:rsidRDefault="00811219" w:rsidP="00F94AD9">
            <w:pPr>
              <w:pStyle w:val="TableParagraph"/>
              <w:spacing w:before="1"/>
              <w:ind w:left="907" w:right="902"/>
              <w:jc w:val="center"/>
              <w:rPr>
                <w:rFonts w:ascii="Liberation Serif" w:hAnsi="Liberation Serif" w:cs="Liberation Serif"/>
                <w:sz w:val="21"/>
              </w:rPr>
            </w:pPr>
          </w:p>
        </w:tc>
        <w:tc>
          <w:tcPr>
            <w:tcW w:w="1701" w:type="dxa"/>
          </w:tcPr>
          <w:p w:rsidR="00811219" w:rsidRPr="009A0C0C" w:rsidRDefault="00811219" w:rsidP="00F94AD9">
            <w:pPr>
              <w:pStyle w:val="TableParagraph"/>
              <w:spacing w:before="1"/>
              <w:ind w:left="458"/>
              <w:rPr>
                <w:rFonts w:ascii="Liberation Serif" w:hAnsi="Liberation Serif" w:cs="Liberation Serif"/>
                <w:sz w:val="21"/>
              </w:rPr>
            </w:pPr>
          </w:p>
        </w:tc>
        <w:tc>
          <w:tcPr>
            <w:tcW w:w="1417" w:type="dxa"/>
          </w:tcPr>
          <w:p w:rsidR="00811219" w:rsidRPr="009A0C0C" w:rsidRDefault="00811219" w:rsidP="00F94AD9">
            <w:pPr>
              <w:pStyle w:val="TableParagraph"/>
              <w:spacing w:before="1"/>
              <w:ind w:left="380" w:right="37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11219" w:rsidRPr="009A0C0C" w:rsidRDefault="00811219" w:rsidP="00F94AD9">
            <w:pPr>
              <w:pStyle w:val="TableParagraph"/>
              <w:ind w:left="106" w:right="106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11219" w:rsidRPr="009A0C0C" w:rsidRDefault="00811219" w:rsidP="00F94AD9">
            <w:pPr>
              <w:pStyle w:val="TableParagraph"/>
              <w:ind w:left="106" w:right="107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127" w:type="dxa"/>
          </w:tcPr>
          <w:p w:rsidR="00811219" w:rsidRPr="009A0C0C" w:rsidRDefault="00811219" w:rsidP="00F94AD9">
            <w:pPr>
              <w:pStyle w:val="TableParagraph"/>
              <w:ind w:right="28"/>
              <w:jc w:val="right"/>
              <w:rPr>
                <w:rFonts w:ascii="Liberation Serif" w:hAnsi="Liberation Serif" w:cs="Liberation Serif"/>
              </w:rPr>
            </w:pPr>
          </w:p>
        </w:tc>
      </w:tr>
      <w:tr w:rsidR="00F74AF5" w:rsidRPr="00396AA2" w:rsidTr="00F94A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2474" w:type="dxa"/>
            <w:gridSpan w:val="8"/>
          </w:tcPr>
          <w:p w:rsidR="00811219" w:rsidRPr="00396AA2" w:rsidRDefault="00811219" w:rsidP="00F94AD9">
            <w:pPr>
              <w:jc w:val="right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Итого</w:t>
            </w:r>
            <w:proofErr w:type="spellEnd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по</w:t>
            </w:r>
            <w:proofErr w:type="spellEnd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>коду</w:t>
            </w:r>
            <w:proofErr w:type="spellEnd"/>
            <w:r w:rsidRPr="009A0C0C">
              <w:rPr>
                <w:rFonts w:ascii="Liberation Serif" w:hAnsi="Liberation Serif" w:cs="Liberation Serif"/>
                <w:sz w:val="22"/>
                <w:szCs w:val="22"/>
              </w:rPr>
              <w:t xml:space="preserve"> БК:</w:t>
            </w:r>
          </w:p>
        </w:tc>
        <w:tc>
          <w:tcPr>
            <w:tcW w:w="2127" w:type="dxa"/>
          </w:tcPr>
          <w:p w:rsidR="00811219" w:rsidRPr="00396AA2" w:rsidRDefault="00811219" w:rsidP="00F94AD9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</w:tbl>
    <w:p w:rsidR="00811219" w:rsidRPr="00396AA2" w:rsidRDefault="00811219" w:rsidP="00811219">
      <w:pPr>
        <w:autoSpaceDE w:val="0"/>
        <w:autoSpaceDN w:val="0"/>
        <w:jc w:val="both"/>
        <w:rPr>
          <w:rFonts w:ascii="Liberation Serif" w:hAnsi="Liberation Serif" w:cs="Liberation Serif"/>
          <w:b/>
          <w:bCs/>
        </w:rPr>
      </w:pPr>
    </w:p>
    <w:p w:rsidR="00811219" w:rsidRPr="00396AA2" w:rsidRDefault="00811219" w:rsidP="00811219">
      <w:pPr>
        <w:ind w:left="9072"/>
        <w:rPr>
          <w:rFonts w:ascii="Liberation Serif" w:hAnsi="Liberation Serif" w:cs="Liberation Serif"/>
        </w:rPr>
      </w:pPr>
    </w:p>
    <w:p w:rsidR="00FB0576" w:rsidRPr="00F74AF5" w:rsidRDefault="00FB0576" w:rsidP="00FB0576">
      <w:pPr>
        <w:jc w:val="both"/>
        <w:rPr>
          <w:rFonts w:ascii="Liberation Serif" w:hAnsi="Liberation Serif" w:cs="Liberation Serif"/>
        </w:rPr>
      </w:pPr>
    </w:p>
    <w:sectPr w:rsidR="00FB0576" w:rsidRPr="00F74AF5" w:rsidSect="00073D8A">
      <w:pgSz w:w="16838" w:h="11906" w:orient="landscape"/>
      <w:pgMar w:top="851" w:right="962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6FF" w:rsidRDefault="00D306FF" w:rsidP="009444B4">
      <w:r>
        <w:separator/>
      </w:r>
    </w:p>
  </w:endnote>
  <w:endnote w:type="continuationSeparator" w:id="0">
    <w:p w:rsidR="00D306FF" w:rsidRDefault="00D306FF" w:rsidP="0094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6FF" w:rsidRDefault="00D306FF" w:rsidP="009444B4">
      <w:r>
        <w:separator/>
      </w:r>
    </w:p>
  </w:footnote>
  <w:footnote w:type="continuationSeparator" w:id="0">
    <w:p w:rsidR="00D306FF" w:rsidRDefault="00D306FF" w:rsidP="009444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6FF" w:rsidRDefault="00D306F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44C22">
      <w:rPr>
        <w:noProof/>
      </w:rPr>
      <w:t>32</w:t>
    </w:r>
    <w:r>
      <w:fldChar w:fldCharType="end"/>
    </w:r>
  </w:p>
  <w:p w:rsidR="00D306FF" w:rsidRDefault="00D306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F7559"/>
    <w:multiLevelType w:val="hybridMultilevel"/>
    <w:tmpl w:val="8C785D18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06D89"/>
    <w:multiLevelType w:val="hybridMultilevel"/>
    <w:tmpl w:val="869C6E96"/>
    <w:lvl w:ilvl="0" w:tplc="F6F6BD1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E037E33"/>
    <w:multiLevelType w:val="hybridMultilevel"/>
    <w:tmpl w:val="F6826E9C"/>
    <w:lvl w:ilvl="0" w:tplc="81EA876E">
      <w:start w:val="7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FF1270C"/>
    <w:multiLevelType w:val="hybridMultilevel"/>
    <w:tmpl w:val="642EB57E"/>
    <w:lvl w:ilvl="0" w:tplc="903AA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F01F0A"/>
    <w:multiLevelType w:val="hybridMultilevel"/>
    <w:tmpl w:val="F5E05950"/>
    <w:lvl w:ilvl="0" w:tplc="0FDCCF4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B0E6F07"/>
    <w:multiLevelType w:val="hybridMultilevel"/>
    <w:tmpl w:val="A18876DA"/>
    <w:lvl w:ilvl="0" w:tplc="C4BC06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E005F34"/>
    <w:multiLevelType w:val="hybridMultilevel"/>
    <w:tmpl w:val="C1FA0F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B3463"/>
    <w:multiLevelType w:val="hybridMultilevel"/>
    <w:tmpl w:val="841E0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47382C"/>
    <w:multiLevelType w:val="hybridMultilevel"/>
    <w:tmpl w:val="FB0A7522"/>
    <w:lvl w:ilvl="0" w:tplc="A87AEF5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D291B5F"/>
    <w:multiLevelType w:val="hybridMultilevel"/>
    <w:tmpl w:val="A26EC3C0"/>
    <w:lvl w:ilvl="0" w:tplc="FA982032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5A5024E"/>
    <w:multiLevelType w:val="hybridMultilevel"/>
    <w:tmpl w:val="33EE7BAA"/>
    <w:lvl w:ilvl="0" w:tplc="BE3C7518">
      <w:start w:val="1"/>
      <w:numFmt w:val="decimal"/>
      <w:lvlText w:val="%1."/>
      <w:lvlJc w:val="center"/>
      <w:pPr>
        <w:tabs>
          <w:tab w:val="num" w:pos="981"/>
        </w:tabs>
        <w:ind w:left="981" w:hanging="66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2056FE"/>
    <w:multiLevelType w:val="hybridMultilevel"/>
    <w:tmpl w:val="071C2D26"/>
    <w:lvl w:ilvl="0" w:tplc="0FDCCF4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BEA3251"/>
    <w:multiLevelType w:val="hybridMultilevel"/>
    <w:tmpl w:val="91FCDA0A"/>
    <w:lvl w:ilvl="0" w:tplc="78C81AF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C4860ED"/>
    <w:multiLevelType w:val="hybridMultilevel"/>
    <w:tmpl w:val="122C87E0"/>
    <w:lvl w:ilvl="0" w:tplc="D6CE2D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065246"/>
    <w:multiLevelType w:val="hybridMultilevel"/>
    <w:tmpl w:val="33EE7BAA"/>
    <w:lvl w:ilvl="0" w:tplc="BE3C7518">
      <w:start w:val="1"/>
      <w:numFmt w:val="decimal"/>
      <w:lvlText w:val="%1."/>
      <w:lvlJc w:val="center"/>
      <w:pPr>
        <w:tabs>
          <w:tab w:val="num" w:pos="981"/>
        </w:tabs>
        <w:ind w:left="981" w:hanging="663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E81A0C"/>
    <w:multiLevelType w:val="hybridMultilevel"/>
    <w:tmpl w:val="E81E86AA"/>
    <w:lvl w:ilvl="0" w:tplc="92FEBED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643139"/>
    <w:multiLevelType w:val="hybridMultilevel"/>
    <w:tmpl w:val="1E283A96"/>
    <w:lvl w:ilvl="0" w:tplc="0FDCC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E76944"/>
    <w:multiLevelType w:val="hybridMultilevel"/>
    <w:tmpl w:val="2CC85EC4"/>
    <w:lvl w:ilvl="0" w:tplc="0FDCCF4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6"/>
  </w:num>
  <w:num w:numId="5">
    <w:abstractNumId w:val="12"/>
  </w:num>
  <w:num w:numId="6">
    <w:abstractNumId w:val="4"/>
  </w:num>
  <w:num w:numId="7">
    <w:abstractNumId w:val="11"/>
  </w:num>
  <w:num w:numId="8">
    <w:abstractNumId w:val="17"/>
  </w:num>
  <w:num w:numId="9">
    <w:abstractNumId w:val="3"/>
  </w:num>
  <w:num w:numId="10">
    <w:abstractNumId w:val="15"/>
  </w:num>
  <w:num w:numId="11">
    <w:abstractNumId w:val="13"/>
  </w:num>
  <w:num w:numId="12">
    <w:abstractNumId w:val="7"/>
  </w:num>
  <w:num w:numId="13">
    <w:abstractNumId w:val="2"/>
  </w:num>
  <w:num w:numId="14">
    <w:abstractNumId w:val="9"/>
  </w:num>
  <w:num w:numId="15">
    <w:abstractNumId w:val="10"/>
  </w:num>
  <w:num w:numId="16">
    <w:abstractNumId w:val="6"/>
  </w:num>
  <w:num w:numId="17">
    <w:abstractNumId w:val="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CD"/>
    <w:rsid w:val="00003330"/>
    <w:rsid w:val="00003659"/>
    <w:rsid w:val="00004B74"/>
    <w:rsid w:val="00004FAD"/>
    <w:rsid w:val="00007872"/>
    <w:rsid w:val="00011347"/>
    <w:rsid w:val="0001477D"/>
    <w:rsid w:val="00015682"/>
    <w:rsid w:val="000173C0"/>
    <w:rsid w:val="00017649"/>
    <w:rsid w:val="00017FEA"/>
    <w:rsid w:val="00022E30"/>
    <w:rsid w:val="0002491C"/>
    <w:rsid w:val="000249E1"/>
    <w:rsid w:val="00024C99"/>
    <w:rsid w:val="00025131"/>
    <w:rsid w:val="00025654"/>
    <w:rsid w:val="00031C7F"/>
    <w:rsid w:val="0003319F"/>
    <w:rsid w:val="00033F08"/>
    <w:rsid w:val="00034DA0"/>
    <w:rsid w:val="00037C0D"/>
    <w:rsid w:val="00040D13"/>
    <w:rsid w:val="00041331"/>
    <w:rsid w:val="00043B0A"/>
    <w:rsid w:val="00044B24"/>
    <w:rsid w:val="00047B73"/>
    <w:rsid w:val="00047CFF"/>
    <w:rsid w:val="00051823"/>
    <w:rsid w:val="0005182C"/>
    <w:rsid w:val="0005288A"/>
    <w:rsid w:val="0005310D"/>
    <w:rsid w:val="00054244"/>
    <w:rsid w:val="00056BD2"/>
    <w:rsid w:val="000577C3"/>
    <w:rsid w:val="000577FD"/>
    <w:rsid w:val="0006001E"/>
    <w:rsid w:val="00060AD2"/>
    <w:rsid w:val="00061CBD"/>
    <w:rsid w:val="0006335B"/>
    <w:rsid w:val="00063EA7"/>
    <w:rsid w:val="0006442E"/>
    <w:rsid w:val="00065720"/>
    <w:rsid w:val="0006759F"/>
    <w:rsid w:val="000701D7"/>
    <w:rsid w:val="000716C5"/>
    <w:rsid w:val="00071E1D"/>
    <w:rsid w:val="00072770"/>
    <w:rsid w:val="00073D8A"/>
    <w:rsid w:val="00075CB4"/>
    <w:rsid w:val="00075E35"/>
    <w:rsid w:val="00080199"/>
    <w:rsid w:val="00080E23"/>
    <w:rsid w:val="00083440"/>
    <w:rsid w:val="00086970"/>
    <w:rsid w:val="00091300"/>
    <w:rsid w:val="00093437"/>
    <w:rsid w:val="000954D1"/>
    <w:rsid w:val="000964CD"/>
    <w:rsid w:val="00097DA8"/>
    <w:rsid w:val="000A1805"/>
    <w:rsid w:val="000A2FC5"/>
    <w:rsid w:val="000A4DEC"/>
    <w:rsid w:val="000A6A79"/>
    <w:rsid w:val="000B14CA"/>
    <w:rsid w:val="000B1749"/>
    <w:rsid w:val="000B2DA9"/>
    <w:rsid w:val="000B746E"/>
    <w:rsid w:val="000C2715"/>
    <w:rsid w:val="000C2FF3"/>
    <w:rsid w:val="000C3172"/>
    <w:rsid w:val="000C438E"/>
    <w:rsid w:val="000C45B7"/>
    <w:rsid w:val="000C5297"/>
    <w:rsid w:val="000C7586"/>
    <w:rsid w:val="000C7708"/>
    <w:rsid w:val="000D0B5B"/>
    <w:rsid w:val="000D1533"/>
    <w:rsid w:val="000D1605"/>
    <w:rsid w:val="000D2499"/>
    <w:rsid w:val="000D2852"/>
    <w:rsid w:val="000D6966"/>
    <w:rsid w:val="000E3347"/>
    <w:rsid w:val="000E34B8"/>
    <w:rsid w:val="000E35D6"/>
    <w:rsid w:val="000E36B0"/>
    <w:rsid w:val="000E3EE1"/>
    <w:rsid w:val="000E4928"/>
    <w:rsid w:val="000F20B0"/>
    <w:rsid w:val="000F329F"/>
    <w:rsid w:val="000F343A"/>
    <w:rsid w:val="000F354F"/>
    <w:rsid w:val="000F406C"/>
    <w:rsid w:val="000F65E6"/>
    <w:rsid w:val="0010282D"/>
    <w:rsid w:val="00102C2F"/>
    <w:rsid w:val="00106C53"/>
    <w:rsid w:val="00112894"/>
    <w:rsid w:val="001136A8"/>
    <w:rsid w:val="00113B56"/>
    <w:rsid w:val="00113BB7"/>
    <w:rsid w:val="00113DE3"/>
    <w:rsid w:val="00115D98"/>
    <w:rsid w:val="00116BFA"/>
    <w:rsid w:val="00116ED6"/>
    <w:rsid w:val="00117384"/>
    <w:rsid w:val="00117899"/>
    <w:rsid w:val="00117C7A"/>
    <w:rsid w:val="00120930"/>
    <w:rsid w:val="0012437B"/>
    <w:rsid w:val="001248F9"/>
    <w:rsid w:val="00124A3D"/>
    <w:rsid w:val="00125E8D"/>
    <w:rsid w:val="00126B71"/>
    <w:rsid w:val="001311F9"/>
    <w:rsid w:val="0013128B"/>
    <w:rsid w:val="0013139C"/>
    <w:rsid w:val="00131887"/>
    <w:rsid w:val="001338EC"/>
    <w:rsid w:val="00140584"/>
    <w:rsid w:val="00143C30"/>
    <w:rsid w:val="0014429B"/>
    <w:rsid w:val="00144A52"/>
    <w:rsid w:val="00144F04"/>
    <w:rsid w:val="0014712E"/>
    <w:rsid w:val="00150F01"/>
    <w:rsid w:val="00153AB6"/>
    <w:rsid w:val="00153B08"/>
    <w:rsid w:val="00155C46"/>
    <w:rsid w:val="00156E39"/>
    <w:rsid w:val="00157063"/>
    <w:rsid w:val="00161E5D"/>
    <w:rsid w:val="00162519"/>
    <w:rsid w:val="00163380"/>
    <w:rsid w:val="00167090"/>
    <w:rsid w:val="00167EE4"/>
    <w:rsid w:val="00171C25"/>
    <w:rsid w:val="001727EF"/>
    <w:rsid w:val="001728C7"/>
    <w:rsid w:val="00173613"/>
    <w:rsid w:val="00174ED3"/>
    <w:rsid w:val="00175C64"/>
    <w:rsid w:val="001803CA"/>
    <w:rsid w:val="00180C0D"/>
    <w:rsid w:val="00181872"/>
    <w:rsid w:val="00182EC9"/>
    <w:rsid w:val="0018438D"/>
    <w:rsid w:val="00186DE3"/>
    <w:rsid w:val="00187F57"/>
    <w:rsid w:val="0019023C"/>
    <w:rsid w:val="00192F58"/>
    <w:rsid w:val="0019305D"/>
    <w:rsid w:val="00193FF7"/>
    <w:rsid w:val="001966BC"/>
    <w:rsid w:val="00197729"/>
    <w:rsid w:val="001A168E"/>
    <w:rsid w:val="001A3604"/>
    <w:rsid w:val="001A3893"/>
    <w:rsid w:val="001A4676"/>
    <w:rsid w:val="001B193D"/>
    <w:rsid w:val="001B34F6"/>
    <w:rsid w:val="001B3AFC"/>
    <w:rsid w:val="001B64B6"/>
    <w:rsid w:val="001B7E03"/>
    <w:rsid w:val="001B7FB6"/>
    <w:rsid w:val="001C0201"/>
    <w:rsid w:val="001C081F"/>
    <w:rsid w:val="001C1761"/>
    <w:rsid w:val="001C321C"/>
    <w:rsid w:val="001C4B37"/>
    <w:rsid w:val="001C526C"/>
    <w:rsid w:val="001C5A2E"/>
    <w:rsid w:val="001C61A9"/>
    <w:rsid w:val="001C6BF4"/>
    <w:rsid w:val="001C733C"/>
    <w:rsid w:val="001D051B"/>
    <w:rsid w:val="001D1466"/>
    <w:rsid w:val="001D1D1D"/>
    <w:rsid w:val="001D4CF0"/>
    <w:rsid w:val="001D5891"/>
    <w:rsid w:val="001D615E"/>
    <w:rsid w:val="001D6F48"/>
    <w:rsid w:val="001D73A6"/>
    <w:rsid w:val="001E1BCD"/>
    <w:rsid w:val="001E3450"/>
    <w:rsid w:val="001E4ECD"/>
    <w:rsid w:val="001E56BB"/>
    <w:rsid w:val="001E624A"/>
    <w:rsid w:val="001E756A"/>
    <w:rsid w:val="001E7BB2"/>
    <w:rsid w:val="001F017E"/>
    <w:rsid w:val="001F32B2"/>
    <w:rsid w:val="0020073F"/>
    <w:rsid w:val="00200891"/>
    <w:rsid w:val="00200AA7"/>
    <w:rsid w:val="00202279"/>
    <w:rsid w:val="00202AC0"/>
    <w:rsid w:val="00203B08"/>
    <w:rsid w:val="00203E09"/>
    <w:rsid w:val="002045C6"/>
    <w:rsid w:val="00204E3C"/>
    <w:rsid w:val="00204F56"/>
    <w:rsid w:val="0021089E"/>
    <w:rsid w:val="00211779"/>
    <w:rsid w:val="0021186D"/>
    <w:rsid w:val="00214108"/>
    <w:rsid w:val="00215337"/>
    <w:rsid w:val="0021649E"/>
    <w:rsid w:val="00217965"/>
    <w:rsid w:val="00220416"/>
    <w:rsid w:val="002219E8"/>
    <w:rsid w:val="002222DF"/>
    <w:rsid w:val="00225435"/>
    <w:rsid w:val="0022590F"/>
    <w:rsid w:val="00226D41"/>
    <w:rsid w:val="00227ABB"/>
    <w:rsid w:val="00231133"/>
    <w:rsid w:val="00231C94"/>
    <w:rsid w:val="00232DF9"/>
    <w:rsid w:val="00235270"/>
    <w:rsid w:val="00235BEF"/>
    <w:rsid w:val="002367D7"/>
    <w:rsid w:val="00240850"/>
    <w:rsid w:val="00244043"/>
    <w:rsid w:val="002469E5"/>
    <w:rsid w:val="002500C2"/>
    <w:rsid w:val="00252084"/>
    <w:rsid w:val="00252D04"/>
    <w:rsid w:val="00252ED2"/>
    <w:rsid w:val="00253D5F"/>
    <w:rsid w:val="002553C7"/>
    <w:rsid w:val="0025554C"/>
    <w:rsid w:val="00257F2B"/>
    <w:rsid w:val="00260AE9"/>
    <w:rsid w:val="002656C6"/>
    <w:rsid w:val="002706EA"/>
    <w:rsid w:val="00270A9E"/>
    <w:rsid w:val="00270E8E"/>
    <w:rsid w:val="0027134B"/>
    <w:rsid w:val="0027395D"/>
    <w:rsid w:val="00273CF8"/>
    <w:rsid w:val="0028034A"/>
    <w:rsid w:val="00282106"/>
    <w:rsid w:val="0028307B"/>
    <w:rsid w:val="00284C5E"/>
    <w:rsid w:val="00284FFF"/>
    <w:rsid w:val="00286A3D"/>
    <w:rsid w:val="0028733B"/>
    <w:rsid w:val="00292EFF"/>
    <w:rsid w:val="00296549"/>
    <w:rsid w:val="002A03CF"/>
    <w:rsid w:val="002A127C"/>
    <w:rsid w:val="002A21EF"/>
    <w:rsid w:val="002A2E19"/>
    <w:rsid w:val="002A32CD"/>
    <w:rsid w:val="002A3C4D"/>
    <w:rsid w:val="002A6CE9"/>
    <w:rsid w:val="002B1435"/>
    <w:rsid w:val="002B2334"/>
    <w:rsid w:val="002C1FB8"/>
    <w:rsid w:val="002C23AE"/>
    <w:rsid w:val="002C457B"/>
    <w:rsid w:val="002C705A"/>
    <w:rsid w:val="002C7979"/>
    <w:rsid w:val="002D21F6"/>
    <w:rsid w:val="002D2C81"/>
    <w:rsid w:val="002D3295"/>
    <w:rsid w:val="002D3D6A"/>
    <w:rsid w:val="002D4DE1"/>
    <w:rsid w:val="002E447C"/>
    <w:rsid w:val="002E47C4"/>
    <w:rsid w:val="002E4BA7"/>
    <w:rsid w:val="002E5775"/>
    <w:rsid w:val="002E7615"/>
    <w:rsid w:val="002F0275"/>
    <w:rsid w:val="002F204D"/>
    <w:rsid w:val="002F2417"/>
    <w:rsid w:val="002F2F05"/>
    <w:rsid w:val="002F4530"/>
    <w:rsid w:val="0030247F"/>
    <w:rsid w:val="00303F5F"/>
    <w:rsid w:val="00306D08"/>
    <w:rsid w:val="00310E58"/>
    <w:rsid w:val="00310FB3"/>
    <w:rsid w:val="003122A4"/>
    <w:rsid w:val="003123D6"/>
    <w:rsid w:val="00312CF0"/>
    <w:rsid w:val="003138EF"/>
    <w:rsid w:val="00316DFE"/>
    <w:rsid w:val="00320788"/>
    <w:rsid w:val="00322DEF"/>
    <w:rsid w:val="00323B95"/>
    <w:rsid w:val="0032413F"/>
    <w:rsid w:val="003316E9"/>
    <w:rsid w:val="00332693"/>
    <w:rsid w:val="00332E46"/>
    <w:rsid w:val="003363FA"/>
    <w:rsid w:val="00337B60"/>
    <w:rsid w:val="003409F3"/>
    <w:rsid w:val="00341231"/>
    <w:rsid w:val="00342273"/>
    <w:rsid w:val="00343619"/>
    <w:rsid w:val="0034361A"/>
    <w:rsid w:val="0034458C"/>
    <w:rsid w:val="003452BA"/>
    <w:rsid w:val="003468D3"/>
    <w:rsid w:val="0035034F"/>
    <w:rsid w:val="00350B90"/>
    <w:rsid w:val="00351BBF"/>
    <w:rsid w:val="00353191"/>
    <w:rsid w:val="00356FB1"/>
    <w:rsid w:val="003573D2"/>
    <w:rsid w:val="003575F4"/>
    <w:rsid w:val="00361AA5"/>
    <w:rsid w:val="003621E5"/>
    <w:rsid w:val="003635BB"/>
    <w:rsid w:val="00363815"/>
    <w:rsid w:val="003644C3"/>
    <w:rsid w:val="00364794"/>
    <w:rsid w:val="00365B35"/>
    <w:rsid w:val="00367001"/>
    <w:rsid w:val="00372B2D"/>
    <w:rsid w:val="00374C84"/>
    <w:rsid w:val="00374F50"/>
    <w:rsid w:val="0037657F"/>
    <w:rsid w:val="00376A15"/>
    <w:rsid w:val="00380352"/>
    <w:rsid w:val="00380DFF"/>
    <w:rsid w:val="0038345D"/>
    <w:rsid w:val="003836F9"/>
    <w:rsid w:val="003838FB"/>
    <w:rsid w:val="00386BDE"/>
    <w:rsid w:val="003903EB"/>
    <w:rsid w:val="00393587"/>
    <w:rsid w:val="0039497E"/>
    <w:rsid w:val="0039564C"/>
    <w:rsid w:val="003959E7"/>
    <w:rsid w:val="00396AA2"/>
    <w:rsid w:val="00396E2F"/>
    <w:rsid w:val="003978AB"/>
    <w:rsid w:val="00397F5D"/>
    <w:rsid w:val="003A1959"/>
    <w:rsid w:val="003A19C5"/>
    <w:rsid w:val="003A4EA8"/>
    <w:rsid w:val="003A618C"/>
    <w:rsid w:val="003A7CB9"/>
    <w:rsid w:val="003B005C"/>
    <w:rsid w:val="003B0869"/>
    <w:rsid w:val="003B0924"/>
    <w:rsid w:val="003B0DFB"/>
    <w:rsid w:val="003B1DA6"/>
    <w:rsid w:val="003B2D18"/>
    <w:rsid w:val="003B6999"/>
    <w:rsid w:val="003B7424"/>
    <w:rsid w:val="003C3770"/>
    <w:rsid w:val="003C387B"/>
    <w:rsid w:val="003C3967"/>
    <w:rsid w:val="003C49AD"/>
    <w:rsid w:val="003C56C4"/>
    <w:rsid w:val="003C5D4E"/>
    <w:rsid w:val="003C657C"/>
    <w:rsid w:val="003C69C6"/>
    <w:rsid w:val="003C69D1"/>
    <w:rsid w:val="003D1843"/>
    <w:rsid w:val="003D216F"/>
    <w:rsid w:val="003D26E5"/>
    <w:rsid w:val="003D46D8"/>
    <w:rsid w:val="003D4893"/>
    <w:rsid w:val="003D7C9D"/>
    <w:rsid w:val="003E0535"/>
    <w:rsid w:val="003E0CBF"/>
    <w:rsid w:val="003E44B3"/>
    <w:rsid w:val="003E6E32"/>
    <w:rsid w:val="003E7E52"/>
    <w:rsid w:val="003F0622"/>
    <w:rsid w:val="003F0910"/>
    <w:rsid w:val="003F0A18"/>
    <w:rsid w:val="003F180C"/>
    <w:rsid w:val="003F3686"/>
    <w:rsid w:val="003F37EE"/>
    <w:rsid w:val="003F39D6"/>
    <w:rsid w:val="003F4A36"/>
    <w:rsid w:val="003F4BE2"/>
    <w:rsid w:val="004002E0"/>
    <w:rsid w:val="00400CFB"/>
    <w:rsid w:val="004013EA"/>
    <w:rsid w:val="00402670"/>
    <w:rsid w:val="00404899"/>
    <w:rsid w:val="00405FFD"/>
    <w:rsid w:val="00406645"/>
    <w:rsid w:val="00411880"/>
    <w:rsid w:val="00412E05"/>
    <w:rsid w:val="00414482"/>
    <w:rsid w:val="00422601"/>
    <w:rsid w:val="00423600"/>
    <w:rsid w:val="00424A30"/>
    <w:rsid w:val="004268DD"/>
    <w:rsid w:val="00427DA5"/>
    <w:rsid w:val="00427F1D"/>
    <w:rsid w:val="0043027A"/>
    <w:rsid w:val="00430BA7"/>
    <w:rsid w:val="0043142D"/>
    <w:rsid w:val="00432EC4"/>
    <w:rsid w:val="0043514A"/>
    <w:rsid w:val="004371FD"/>
    <w:rsid w:val="00437B5C"/>
    <w:rsid w:val="0044119B"/>
    <w:rsid w:val="00441614"/>
    <w:rsid w:val="0044300F"/>
    <w:rsid w:val="004443FA"/>
    <w:rsid w:val="004449FB"/>
    <w:rsid w:val="00445467"/>
    <w:rsid w:val="00450A08"/>
    <w:rsid w:val="004538D8"/>
    <w:rsid w:val="00453B71"/>
    <w:rsid w:val="0045544D"/>
    <w:rsid w:val="0045592A"/>
    <w:rsid w:val="0046019C"/>
    <w:rsid w:val="004604CB"/>
    <w:rsid w:val="00460D5A"/>
    <w:rsid w:val="00462078"/>
    <w:rsid w:val="00463BDD"/>
    <w:rsid w:val="00465043"/>
    <w:rsid w:val="004664A6"/>
    <w:rsid w:val="004669F2"/>
    <w:rsid w:val="004676A7"/>
    <w:rsid w:val="00470125"/>
    <w:rsid w:val="0047110E"/>
    <w:rsid w:val="00472D85"/>
    <w:rsid w:val="00473615"/>
    <w:rsid w:val="00473F61"/>
    <w:rsid w:val="00476BA5"/>
    <w:rsid w:val="00476EF7"/>
    <w:rsid w:val="0048098F"/>
    <w:rsid w:val="004822C2"/>
    <w:rsid w:val="00484B55"/>
    <w:rsid w:val="00485B5C"/>
    <w:rsid w:val="00486726"/>
    <w:rsid w:val="00487E5B"/>
    <w:rsid w:val="004920C3"/>
    <w:rsid w:val="00493C72"/>
    <w:rsid w:val="004950F7"/>
    <w:rsid w:val="00497823"/>
    <w:rsid w:val="00497BBA"/>
    <w:rsid w:val="00497E9E"/>
    <w:rsid w:val="004A0F80"/>
    <w:rsid w:val="004A1540"/>
    <w:rsid w:val="004A5781"/>
    <w:rsid w:val="004A76A0"/>
    <w:rsid w:val="004A7701"/>
    <w:rsid w:val="004A7B21"/>
    <w:rsid w:val="004B1186"/>
    <w:rsid w:val="004B2357"/>
    <w:rsid w:val="004B46E4"/>
    <w:rsid w:val="004B5054"/>
    <w:rsid w:val="004C2BD9"/>
    <w:rsid w:val="004C3A4F"/>
    <w:rsid w:val="004C3ADD"/>
    <w:rsid w:val="004C40FE"/>
    <w:rsid w:val="004D078A"/>
    <w:rsid w:val="004D247B"/>
    <w:rsid w:val="004D2FC0"/>
    <w:rsid w:val="004E0D5F"/>
    <w:rsid w:val="004E0EEB"/>
    <w:rsid w:val="004E10DD"/>
    <w:rsid w:val="004E1AAD"/>
    <w:rsid w:val="004E4D2B"/>
    <w:rsid w:val="004E6314"/>
    <w:rsid w:val="004E6E06"/>
    <w:rsid w:val="004F0673"/>
    <w:rsid w:val="004F0DFD"/>
    <w:rsid w:val="004F2760"/>
    <w:rsid w:val="004F3BB5"/>
    <w:rsid w:val="004F441D"/>
    <w:rsid w:val="004F489C"/>
    <w:rsid w:val="005027E3"/>
    <w:rsid w:val="00502ABA"/>
    <w:rsid w:val="005037F5"/>
    <w:rsid w:val="005040B7"/>
    <w:rsid w:val="00504A38"/>
    <w:rsid w:val="005050CB"/>
    <w:rsid w:val="00505449"/>
    <w:rsid w:val="00505EC5"/>
    <w:rsid w:val="0051345C"/>
    <w:rsid w:val="005153CB"/>
    <w:rsid w:val="00516894"/>
    <w:rsid w:val="00517C33"/>
    <w:rsid w:val="005237BC"/>
    <w:rsid w:val="00525E58"/>
    <w:rsid w:val="00526662"/>
    <w:rsid w:val="0052785C"/>
    <w:rsid w:val="005341A8"/>
    <w:rsid w:val="005343AA"/>
    <w:rsid w:val="005370A7"/>
    <w:rsid w:val="00537E4E"/>
    <w:rsid w:val="00540166"/>
    <w:rsid w:val="00540E5C"/>
    <w:rsid w:val="005421C6"/>
    <w:rsid w:val="00543F86"/>
    <w:rsid w:val="0054634C"/>
    <w:rsid w:val="00546C79"/>
    <w:rsid w:val="00551549"/>
    <w:rsid w:val="005517A7"/>
    <w:rsid w:val="00553848"/>
    <w:rsid w:val="00554425"/>
    <w:rsid w:val="005545A2"/>
    <w:rsid w:val="00554A4A"/>
    <w:rsid w:val="00554B45"/>
    <w:rsid w:val="00557647"/>
    <w:rsid w:val="00560FB1"/>
    <w:rsid w:val="00561EB0"/>
    <w:rsid w:val="0056260F"/>
    <w:rsid w:val="00563037"/>
    <w:rsid w:val="00564050"/>
    <w:rsid w:val="0056624F"/>
    <w:rsid w:val="00567EB1"/>
    <w:rsid w:val="00572AE6"/>
    <w:rsid w:val="00572C60"/>
    <w:rsid w:val="00572CC7"/>
    <w:rsid w:val="0057327E"/>
    <w:rsid w:val="0057399C"/>
    <w:rsid w:val="005749CF"/>
    <w:rsid w:val="00575263"/>
    <w:rsid w:val="005755A7"/>
    <w:rsid w:val="005759ED"/>
    <w:rsid w:val="00584DB0"/>
    <w:rsid w:val="00584EC2"/>
    <w:rsid w:val="00586FF8"/>
    <w:rsid w:val="00587EBF"/>
    <w:rsid w:val="00591D59"/>
    <w:rsid w:val="00595954"/>
    <w:rsid w:val="005A1180"/>
    <w:rsid w:val="005A1F49"/>
    <w:rsid w:val="005A253E"/>
    <w:rsid w:val="005A59A5"/>
    <w:rsid w:val="005A61C2"/>
    <w:rsid w:val="005A63BF"/>
    <w:rsid w:val="005B0F31"/>
    <w:rsid w:val="005B6DA9"/>
    <w:rsid w:val="005B7682"/>
    <w:rsid w:val="005C0E8E"/>
    <w:rsid w:val="005C311C"/>
    <w:rsid w:val="005C52DA"/>
    <w:rsid w:val="005C5FA3"/>
    <w:rsid w:val="005C650A"/>
    <w:rsid w:val="005C79F5"/>
    <w:rsid w:val="005D3AA3"/>
    <w:rsid w:val="005E0B5D"/>
    <w:rsid w:val="005E0C51"/>
    <w:rsid w:val="005E14B5"/>
    <w:rsid w:val="005E1A20"/>
    <w:rsid w:val="005E1E64"/>
    <w:rsid w:val="005E2632"/>
    <w:rsid w:val="005E28BB"/>
    <w:rsid w:val="005E3E45"/>
    <w:rsid w:val="005E5335"/>
    <w:rsid w:val="005E7034"/>
    <w:rsid w:val="005E7DFA"/>
    <w:rsid w:val="005F020B"/>
    <w:rsid w:val="005F0D98"/>
    <w:rsid w:val="005F4AE2"/>
    <w:rsid w:val="005F75C3"/>
    <w:rsid w:val="00601E94"/>
    <w:rsid w:val="006036B0"/>
    <w:rsid w:val="00607B64"/>
    <w:rsid w:val="0061135E"/>
    <w:rsid w:val="006121E4"/>
    <w:rsid w:val="00613771"/>
    <w:rsid w:val="0061436B"/>
    <w:rsid w:val="006218E1"/>
    <w:rsid w:val="006250D1"/>
    <w:rsid w:val="00626A0A"/>
    <w:rsid w:val="006271B8"/>
    <w:rsid w:val="00627587"/>
    <w:rsid w:val="00630423"/>
    <w:rsid w:val="00631222"/>
    <w:rsid w:val="006343CE"/>
    <w:rsid w:val="00634418"/>
    <w:rsid w:val="00635A80"/>
    <w:rsid w:val="00637A42"/>
    <w:rsid w:val="006410DE"/>
    <w:rsid w:val="006424F6"/>
    <w:rsid w:val="00644374"/>
    <w:rsid w:val="00644C22"/>
    <w:rsid w:val="0064572B"/>
    <w:rsid w:val="00645872"/>
    <w:rsid w:val="00645C79"/>
    <w:rsid w:val="00647445"/>
    <w:rsid w:val="00653946"/>
    <w:rsid w:val="00654D95"/>
    <w:rsid w:val="00655D7F"/>
    <w:rsid w:val="00656387"/>
    <w:rsid w:val="006563A3"/>
    <w:rsid w:val="00656951"/>
    <w:rsid w:val="00657B96"/>
    <w:rsid w:val="00661771"/>
    <w:rsid w:val="00661D0F"/>
    <w:rsid w:val="006647B0"/>
    <w:rsid w:val="006654A6"/>
    <w:rsid w:val="0067023B"/>
    <w:rsid w:val="00670A2D"/>
    <w:rsid w:val="00671A7D"/>
    <w:rsid w:val="00672E31"/>
    <w:rsid w:val="00675D2D"/>
    <w:rsid w:val="00681AFD"/>
    <w:rsid w:val="00681E5E"/>
    <w:rsid w:val="006837C9"/>
    <w:rsid w:val="0068603F"/>
    <w:rsid w:val="00686466"/>
    <w:rsid w:val="00690659"/>
    <w:rsid w:val="006922B9"/>
    <w:rsid w:val="00692904"/>
    <w:rsid w:val="0069332A"/>
    <w:rsid w:val="00693866"/>
    <w:rsid w:val="00693D45"/>
    <w:rsid w:val="0069602E"/>
    <w:rsid w:val="006973EE"/>
    <w:rsid w:val="0069795F"/>
    <w:rsid w:val="006A2323"/>
    <w:rsid w:val="006A287B"/>
    <w:rsid w:val="006A31AB"/>
    <w:rsid w:val="006A4020"/>
    <w:rsid w:val="006A5751"/>
    <w:rsid w:val="006A6B30"/>
    <w:rsid w:val="006B20EE"/>
    <w:rsid w:val="006B2A37"/>
    <w:rsid w:val="006B2DA1"/>
    <w:rsid w:val="006B2EB9"/>
    <w:rsid w:val="006B317B"/>
    <w:rsid w:val="006B4898"/>
    <w:rsid w:val="006B4BB7"/>
    <w:rsid w:val="006B5326"/>
    <w:rsid w:val="006B7398"/>
    <w:rsid w:val="006C2432"/>
    <w:rsid w:val="006C28ED"/>
    <w:rsid w:val="006C47B3"/>
    <w:rsid w:val="006C5B49"/>
    <w:rsid w:val="006C73BF"/>
    <w:rsid w:val="006C74CF"/>
    <w:rsid w:val="006D1F6F"/>
    <w:rsid w:val="006D2AD1"/>
    <w:rsid w:val="006D6817"/>
    <w:rsid w:val="006D7B7F"/>
    <w:rsid w:val="006E15F2"/>
    <w:rsid w:val="006E3F7F"/>
    <w:rsid w:val="006E5B1E"/>
    <w:rsid w:val="006E7705"/>
    <w:rsid w:val="006F0ACD"/>
    <w:rsid w:val="006F209B"/>
    <w:rsid w:val="006F4213"/>
    <w:rsid w:val="00700C37"/>
    <w:rsid w:val="007038A3"/>
    <w:rsid w:val="00703AA2"/>
    <w:rsid w:val="00704BA4"/>
    <w:rsid w:val="00705090"/>
    <w:rsid w:val="007066BD"/>
    <w:rsid w:val="0070767B"/>
    <w:rsid w:val="00707EB1"/>
    <w:rsid w:val="00710037"/>
    <w:rsid w:val="00711A67"/>
    <w:rsid w:val="00711F11"/>
    <w:rsid w:val="00715094"/>
    <w:rsid w:val="0071673F"/>
    <w:rsid w:val="0071710F"/>
    <w:rsid w:val="00717897"/>
    <w:rsid w:val="00717C87"/>
    <w:rsid w:val="0072373B"/>
    <w:rsid w:val="00723893"/>
    <w:rsid w:val="00723E3A"/>
    <w:rsid w:val="00725CE6"/>
    <w:rsid w:val="00726927"/>
    <w:rsid w:val="00726B04"/>
    <w:rsid w:val="00730A33"/>
    <w:rsid w:val="00731536"/>
    <w:rsid w:val="00731D1E"/>
    <w:rsid w:val="00732629"/>
    <w:rsid w:val="00733F12"/>
    <w:rsid w:val="00733F84"/>
    <w:rsid w:val="00734EDF"/>
    <w:rsid w:val="00736B7D"/>
    <w:rsid w:val="0073785E"/>
    <w:rsid w:val="007402FD"/>
    <w:rsid w:val="00742363"/>
    <w:rsid w:val="00742AA6"/>
    <w:rsid w:val="00743895"/>
    <w:rsid w:val="00745A1D"/>
    <w:rsid w:val="0074686D"/>
    <w:rsid w:val="007471AD"/>
    <w:rsid w:val="00747D6F"/>
    <w:rsid w:val="007509CA"/>
    <w:rsid w:val="00751274"/>
    <w:rsid w:val="00751EB4"/>
    <w:rsid w:val="0075239A"/>
    <w:rsid w:val="00752BF4"/>
    <w:rsid w:val="00754859"/>
    <w:rsid w:val="00754D44"/>
    <w:rsid w:val="00756565"/>
    <w:rsid w:val="00760822"/>
    <w:rsid w:val="00761523"/>
    <w:rsid w:val="00761867"/>
    <w:rsid w:val="0076326C"/>
    <w:rsid w:val="0076388A"/>
    <w:rsid w:val="00763BDC"/>
    <w:rsid w:val="00763D3C"/>
    <w:rsid w:val="00765F52"/>
    <w:rsid w:val="00771F37"/>
    <w:rsid w:val="00771F46"/>
    <w:rsid w:val="00772147"/>
    <w:rsid w:val="00772BF1"/>
    <w:rsid w:val="007731D3"/>
    <w:rsid w:val="00774B02"/>
    <w:rsid w:val="0077669A"/>
    <w:rsid w:val="00777646"/>
    <w:rsid w:val="00780600"/>
    <w:rsid w:val="00781F34"/>
    <w:rsid w:val="00782DA9"/>
    <w:rsid w:val="00782FDA"/>
    <w:rsid w:val="00783778"/>
    <w:rsid w:val="00784C4F"/>
    <w:rsid w:val="00785778"/>
    <w:rsid w:val="007872CC"/>
    <w:rsid w:val="00790AB3"/>
    <w:rsid w:val="007913DD"/>
    <w:rsid w:val="00792351"/>
    <w:rsid w:val="007929DD"/>
    <w:rsid w:val="00792B1D"/>
    <w:rsid w:val="00796A13"/>
    <w:rsid w:val="00796C42"/>
    <w:rsid w:val="007977C7"/>
    <w:rsid w:val="007979EC"/>
    <w:rsid w:val="007A0A52"/>
    <w:rsid w:val="007A1906"/>
    <w:rsid w:val="007A28F7"/>
    <w:rsid w:val="007A2FF9"/>
    <w:rsid w:val="007A3B1C"/>
    <w:rsid w:val="007A67D5"/>
    <w:rsid w:val="007A6919"/>
    <w:rsid w:val="007A6BB6"/>
    <w:rsid w:val="007A70BD"/>
    <w:rsid w:val="007A7469"/>
    <w:rsid w:val="007A75E9"/>
    <w:rsid w:val="007A7BBF"/>
    <w:rsid w:val="007B0B4C"/>
    <w:rsid w:val="007B16DB"/>
    <w:rsid w:val="007B6A47"/>
    <w:rsid w:val="007C04FC"/>
    <w:rsid w:val="007C354F"/>
    <w:rsid w:val="007D3AD1"/>
    <w:rsid w:val="007D4107"/>
    <w:rsid w:val="007D4D8A"/>
    <w:rsid w:val="007D4FE3"/>
    <w:rsid w:val="007D68F5"/>
    <w:rsid w:val="007E0277"/>
    <w:rsid w:val="007E1393"/>
    <w:rsid w:val="007E19A6"/>
    <w:rsid w:val="007E2965"/>
    <w:rsid w:val="007E5A7A"/>
    <w:rsid w:val="007F081A"/>
    <w:rsid w:val="007F0F5D"/>
    <w:rsid w:val="007F5191"/>
    <w:rsid w:val="007F659F"/>
    <w:rsid w:val="007F7319"/>
    <w:rsid w:val="00800105"/>
    <w:rsid w:val="00800CD3"/>
    <w:rsid w:val="00803410"/>
    <w:rsid w:val="00803BBB"/>
    <w:rsid w:val="00804838"/>
    <w:rsid w:val="00811219"/>
    <w:rsid w:val="008136C8"/>
    <w:rsid w:val="00813E87"/>
    <w:rsid w:val="00814130"/>
    <w:rsid w:val="008152EC"/>
    <w:rsid w:val="008228B4"/>
    <w:rsid w:val="0082432A"/>
    <w:rsid w:val="00824B22"/>
    <w:rsid w:val="00825725"/>
    <w:rsid w:val="008261E0"/>
    <w:rsid w:val="00827512"/>
    <w:rsid w:val="00830097"/>
    <w:rsid w:val="00830C3F"/>
    <w:rsid w:val="00834806"/>
    <w:rsid w:val="00835987"/>
    <w:rsid w:val="00836A9E"/>
    <w:rsid w:val="00841EA5"/>
    <w:rsid w:val="0084655E"/>
    <w:rsid w:val="008478CA"/>
    <w:rsid w:val="008479B5"/>
    <w:rsid w:val="00847C9A"/>
    <w:rsid w:val="008500C2"/>
    <w:rsid w:val="00850A34"/>
    <w:rsid w:val="00850CB3"/>
    <w:rsid w:val="00851ED2"/>
    <w:rsid w:val="00854BE1"/>
    <w:rsid w:val="00854DD5"/>
    <w:rsid w:val="008570D6"/>
    <w:rsid w:val="00861EEE"/>
    <w:rsid w:val="008652C9"/>
    <w:rsid w:val="0086751C"/>
    <w:rsid w:val="008701DC"/>
    <w:rsid w:val="00871594"/>
    <w:rsid w:val="00873C5B"/>
    <w:rsid w:val="00874576"/>
    <w:rsid w:val="008750C0"/>
    <w:rsid w:val="008759C3"/>
    <w:rsid w:val="00881D54"/>
    <w:rsid w:val="0088313B"/>
    <w:rsid w:val="00885D41"/>
    <w:rsid w:val="00886E36"/>
    <w:rsid w:val="00887ACC"/>
    <w:rsid w:val="0089083C"/>
    <w:rsid w:val="00891CC0"/>
    <w:rsid w:val="008924B4"/>
    <w:rsid w:val="00892B68"/>
    <w:rsid w:val="0089357C"/>
    <w:rsid w:val="00893608"/>
    <w:rsid w:val="0089555E"/>
    <w:rsid w:val="008A2404"/>
    <w:rsid w:val="008A5CF8"/>
    <w:rsid w:val="008B0461"/>
    <w:rsid w:val="008B0848"/>
    <w:rsid w:val="008B1753"/>
    <w:rsid w:val="008B2268"/>
    <w:rsid w:val="008B45E7"/>
    <w:rsid w:val="008B51D3"/>
    <w:rsid w:val="008B5CE9"/>
    <w:rsid w:val="008B6209"/>
    <w:rsid w:val="008B660A"/>
    <w:rsid w:val="008C0EE7"/>
    <w:rsid w:val="008C197F"/>
    <w:rsid w:val="008C46B9"/>
    <w:rsid w:val="008C63BF"/>
    <w:rsid w:val="008D0336"/>
    <w:rsid w:val="008D1A95"/>
    <w:rsid w:val="008D20B9"/>
    <w:rsid w:val="008D4EB5"/>
    <w:rsid w:val="008D589C"/>
    <w:rsid w:val="008D6151"/>
    <w:rsid w:val="008D7AFF"/>
    <w:rsid w:val="008E0703"/>
    <w:rsid w:val="008E4791"/>
    <w:rsid w:val="008E497F"/>
    <w:rsid w:val="008E5C26"/>
    <w:rsid w:val="008E5E00"/>
    <w:rsid w:val="008F054B"/>
    <w:rsid w:val="008F19C5"/>
    <w:rsid w:val="008F2426"/>
    <w:rsid w:val="008F34B0"/>
    <w:rsid w:val="008F4B01"/>
    <w:rsid w:val="008F4E53"/>
    <w:rsid w:val="008F5BBE"/>
    <w:rsid w:val="008F7FDA"/>
    <w:rsid w:val="009001C7"/>
    <w:rsid w:val="0090115F"/>
    <w:rsid w:val="00903539"/>
    <w:rsid w:val="00904306"/>
    <w:rsid w:val="0090511E"/>
    <w:rsid w:val="0090695F"/>
    <w:rsid w:val="009117C1"/>
    <w:rsid w:val="00913838"/>
    <w:rsid w:val="00913C18"/>
    <w:rsid w:val="009142A8"/>
    <w:rsid w:val="00914A76"/>
    <w:rsid w:val="009151A1"/>
    <w:rsid w:val="009165B8"/>
    <w:rsid w:val="00922D69"/>
    <w:rsid w:val="00926BBA"/>
    <w:rsid w:val="00930B86"/>
    <w:rsid w:val="00933956"/>
    <w:rsid w:val="00934316"/>
    <w:rsid w:val="009350ED"/>
    <w:rsid w:val="009412D9"/>
    <w:rsid w:val="009444AD"/>
    <w:rsid w:val="009444B4"/>
    <w:rsid w:val="0094517F"/>
    <w:rsid w:val="00953C1D"/>
    <w:rsid w:val="009546C3"/>
    <w:rsid w:val="0095564A"/>
    <w:rsid w:val="009600E6"/>
    <w:rsid w:val="00961DE7"/>
    <w:rsid w:val="009625A9"/>
    <w:rsid w:val="00962B47"/>
    <w:rsid w:val="00963257"/>
    <w:rsid w:val="00963566"/>
    <w:rsid w:val="009644BC"/>
    <w:rsid w:val="00964E1A"/>
    <w:rsid w:val="009654E6"/>
    <w:rsid w:val="009659DC"/>
    <w:rsid w:val="009700B1"/>
    <w:rsid w:val="00970449"/>
    <w:rsid w:val="00970DB0"/>
    <w:rsid w:val="00971909"/>
    <w:rsid w:val="00974FDF"/>
    <w:rsid w:val="00975CA7"/>
    <w:rsid w:val="00977128"/>
    <w:rsid w:val="00977FB8"/>
    <w:rsid w:val="00981709"/>
    <w:rsid w:val="00982307"/>
    <w:rsid w:val="0098440C"/>
    <w:rsid w:val="00987595"/>
    <w:rsid w:val="00987EFC"/>
    <w:rsid w:val="00992BCE"/>
    <w:rsid w:val="009A0C0C"/>
    <w:rsid w:val="009A1425"/>
    <w:rsid w:val="009A17CE"/>
    <w:rsid w:val="009A3184"/>
    <w:rsid w:val="009A6149"/>
    <w:rsid w:val="009A65C5"/>
    <w:rsid w:val="009B15BA"/>
    <w:rsid w:val="009B1F0D"/>
    <w:rsid w:val="009B6479"/>
    <w:rsid w:val="009C39D1"/>
    <w:rsid w:val="009C5C69"/>
    <w:rsid w:val="009C6BE1"/>
    <w:rsid w:val="009C6DB6"/>
    <w:rsid w:val="009D1261"/>
    <w:rsid w:val="009D158B"/>
    <w:rsid w:val="009D1F50"/>
    <w:rsid w:val="009D23D8"/>
    <w:rsid w:val="009D24D9"/>
    <w:rsid w:val="009D2666"/>
    <w:rsid w:val="009D44D0"/>
    <w:rsid w:val="009D5F5B"/>
    <w:rsid w:val="009E0D45"/>
    <w:rsid w:val="009E1B85"/>
    <w:rsid w:val="009E613F"/>
    <w:rsid w:val="009E6CE3"/>
    <w:rsid w:val="009E785B"/>
    <w:rsid w:val="009E7ED3"/>
    <w:rsid w:val="009F071A"/>
    <w:rsid w:val="009F0F2E"/>
    <w:rsid w:val="009F0FC4"/>
    <w:rsid w:val="009F12A6"/>
    <w:rsid w:val="009F1A64"/>
    <w:rsid w:val="009F2D14"/>
    <w:rsid w:val="009F4442"/>
    <w:rsid w:val="009F741F"/>
    <w:rsid w:val="00A007F8"/>
    <w:rsid w:val="00A0099F"/>
    <w:rsid w:val="00A00D70"/>
    <w:rsid w:val="00A1040E"/>
    <w:rsid w:val="00A160B0"/>
    <w:rsid w:val="00A24B3D"/>
    <w:rsid w:val="00A24F31"/>
    <w:rsid w:val="00A25153"/>
    <w:rsid w:val="00A25D05"/>
    <w:rsid w:val="00A27403"/>
    <w:rsid w:val="00A27580"/>
    <w:rsid w:val="00A2764F"/>
    <w:rsid w:val="00A27E2F"/>
    <w:rsid w:val="00A313A8"/>
    <w:rsid w:val="00A31853"/>
    <w:rsid w:val="00A345A0"/>
    <w:rsid w:val="00A361C7"/>
    <w:rsid w:val="00A36A6D"/>
    <w:rsid w:val="00A4095A"/>
    <w:rsid w:val="00A43B6F"/>
    <w:rsid w:val="00A46418"/>
    <w:rsid w:val="00A46871"/>
    <w:rsid w:val="00A4730D"/>
    <w:rsid w:val="00A518DE"/>
    <w:rsid w:val="00A52B98"/>
    <w:rsid w:val="00A56333"/>
    <w:rsid w:val="00A60364"/>
    <w:rsid w:val="00A60D48"/>
    <w:rsid w:val="00A6216C"/>
    <w:rsid w:val="00A65A40"/>
    <w:rsid w:val="00A67023"/>
    <w:rsid w:val="00A7181C"/>
    <w:rsid w:val="00A73214"/>
    <w:rsid w:val="00A754C2"/>
    <w:rsid w:val="00A76489"/>
    <w:rsid w:val="00A76B9E"/>
    <w:rsid w:val="00A77FEB"/>
    <w:rsid w:val="00A80256"/>
    <w:rsid w:val="00A81959"/>
    <w:rsid w:val="00A8489C"/>
    <w:rsid w:val="00A8694A"/>
    <w:rsid w:val="00A86E74"/>
    <w:rsid w:val="00A877CB"/>
    <w:rsid w:val="00A916F4"/>
    <w:rsid w:val="00A958A0"/>
    <w:rsid w:val="00A965B6"/>
    <w:rsid w:val="00AA1D51"/>
    <w:rsid w:val="00AA3019"/>
    <w:rsid w:val="00AA4038"/>
    <w:rsid w:val="00AA446B"/>
    <w:rsid w:val="00AA466D"/>
    <w:rsid w:val="00AA4803"/>
    <w:rsid w:val="00AA5C04"/>
    <w:rsid w:val="00AA669E"/>
    <w:rsid w:val="00AA6D4C"/>
    <w:rsid w:val="00AA722F"/>
    <w:rsid w:val="00AB2E8D"/>
    <w:rsid w:val="00AB3255"/>
    <w:rsid w:val="00AB4031"/>
    <w:rsid w:val="00AB4D6E"/>
    <w:rsid w:val="00AC1D62"/>
    <w:rsid w:val="00AC2347"/>
    <w:rsid w:val="00AC25AB"/>
    <w:rsid w:val="00AC2F58"/>
    <w:rsid w:val="00AC690D"/>
    <w:rsid w:val="00AD0494"/>
    <w:rsid w:val="00AD059F"/>
    <w:rsid w:val="00AD4452"/>
    <w:rsid w:val="00AD5DD5"/>
    <w:rsid w:val="00AD6300"/>
    <w:rsid w:val="00AE184B"/>
    <w:rsid w:val="00AE2D80"/>
    <w:rsid w:val="00AE4759"/>
    <w:rsid w:val="00AE5CF0"/>
    <w:rsid w:val="00AF1765"/>
    <w:rsid w:val="00AF4A5F"/>
    <w:rsid w:val="00B035CD"/>
    <w:rsid w:val="00B03EFC"/>
    <w:rsid w:val="00B0700D"/>
    <w:rsid w:val="00B07B12"/>
    <w:rsid w:val="00B12646"/>
    <w:rsid w:val="00B1481F"/>
    <w:rsid w:val="00B14F09"/>
    <w:rsid w:val="00B15F1C"/>
    <w:rsid w:val="00B16C79"/>
    <w:rsid w:val="00B17FF9"/>
    <w:rsid w:val="00B2062D"/>
    <w:rsid w:val="00B20F8C"/>
    <w:rsid w:val="00B2106A"/>
    <w:rsid w:val="00B214F3"/>
    <w:rsid w:val="00B21B15"/>
    <w:rsid w:val="00B233D9"/>
    <w:rsid w:val="00B2461D"/>
    <w:rsid w:val="00B25399"/>
    <w:rsid w:val="00B2653F"/>
    <w:rsid w:val="00B27896"/>
    <w:rsid w:val="00B279B4"/>
    <w:rsid w:val="00B32442"/>
    <w:rsid w:val="00B32C57"/>
    <w:rsid w:val="00B34A45"/>
    <w:rsid w:val="00B34D83"/>
    <w:rsid w:val="00B415C5"/>
    <w:rsid w:val="00B41ACC"/>
    <w:rsid w:val="00B42B91"/>
    <w:rsid w:val="00B44EE4"/>
    <w:rsid w:val="00B46930"/>
    <w:rsid w:val="00B46BA3"/>
    <w:rsid w:val="00B5298E"/>
    <w:rsid w:val="00B52F25"/>
    <w:rsid w:val="00B56C6D"/>
    <w:rsid w:val="00B57325"/>
    <w:rsid w:val="00B60AB6"/>
    <w:rsid w:val="00B62B4B"/>
    <w:rsid w:val="00B64261"/>
    <w:rsid w:val="00B652B8"/>
    <w:rsid w:val="00B65942"/>
    <w:rsid w:val="00B74C45"/>
    <w:rsid w:val="00B75313"/>
    <w:rsid w:val="00B76450"/>
    <w:rsid w:val="00B7679C"/>
    <w:rsid w:val="00B807DD"/>
    <w:rsid w:val="00B82D5A"/>
    <w:rsid w:val="00B83212"/>
    <w:rsid w:val="00B8627C"/>
    <w:rsid w:val="00B86D39"/>
    <w:rsid w:val="00B90485"/>
    <w:rsid w:val="00B95164"/>
    <w:rsid w:val="00B9555D"/>
    <w:rsid w:val="00B9602A"/>
    <w:rsid w:val="00B96DFB"/>
    <w:rsid w:val="00B97A3A"/>
    <w:rsid w:val="00BA16DD"/>
    <w:rsid w:val="00BA1719"/>
    <w:rsid w:val="00BA3AC4"/>
    <w:rsid w:val="00BA74C0"/>
    <w:rsid w:val="00BA764E"/>
    <w:rsid w:val="00BB42EC"/>
    <w:rsid w:val="00BB6566"/>
    <w:rsid w:val="00BC27FF"/>
    <w:rsid w:val="00BC33DC"/>
    <w:rsid w:val="00BC3418"/>
    <w:rsid w:val="00BC4259"/>
    <w:rsid w:val="00BC64B2"/>
    <w:rsid w:val="00BC7AE2"/>
    <w:rsid w:val="00BD011C"/>
    <w:rsid w:val="00BD2597"/>
    <w:rsid w:val="00BD4A28"/>
    <w:rsid w:val="00BD6511"/>
    <w:rsid w:val="00BE1A20"/>
    <w:rsid w:val="00BE2D00"/>
    <w:rsid w:val="00BE3425"/>
    <w:rsid w:val="00BE3794"/>
    <w:rsid w:val="00BE4BF5"/>
    <w:rsid w:val="00BE5312"/>
    <w:rsid w:val="00BF33FE"/>
    <w:rsid w:val="00BF35AE"/>
    <w:rsid w:val="00BF638B"/>
    <w:rsid w:val="00BF67CC"/>
    <w:rsid w:val="00BF6ABA"/>
    <w:rsid w:val="00BF7D05"/>
    <w:rsid w:val="00C00999"/>
    <w:rsid w:val="00C028D1"/>
    <w:rsid w:val="00C0445B"/>
    <w:rsid w:val="00C04999"/>
    <w:rsid w:val="00C114D6"/>
    <w:rsid w:val="00C122EE"/>
    <w:rsid w:val="00C15190"/>
    <w:rsid w:val="00C15E56"/>
    <w:rsid w:val="00C16928"/>
    <w:rsid w:val="00C2068B"/>
    <w:rsid w:val="00C20D09"/>
    <w:rsid w:val="00C22A53"/>
    <w:rsid w:val="00C23AA3"/>
    <w:rsid w:val="00C248DE"/>
    <w:rsid w:val="00C27740"/>
    <w:rsid w:val="00C304A7"/>
    <w:rsid w:val="00C313E3"/>
    <w:rsid w:val="00C3348E"/>
    <w:rsid w:val="00C344C3"/>
    <w:rsid w:val="00C348DB"/>
    <w:rsid w:val="00C350AE"/>
    <w:rsid w:val="00C35126"/>
    <w:rsid w:val="00C352AD"/>
    <w:rsid w:val="00C41364"/>
    <w:rsid w:val="00C436D8"/>
    <w:rsid w:val="00C442AE"/>
    <w:rsid w:val="00C46FFB"/>
    <w:rsid w:val="00C5025C"/>
    <w:rsid w:val="00C5085C"/>
    <w:rsid w:val="00C50978"/>
    <w:rsid w:val="00C50FDC"/>
    <w:rsid w:val="00C5558B"/>
    <w:rsid w:val="00C56A49"/>
    <w:rsid w:val="00C62860"/>
    <w:rsid w:val="00C64809"/>
    <w:rsid w:val="00C64A90"/>
    <w:rsid w:val="00C64EC6"/>
    <w:rsid w:val="00C65847"/>
    <w:rsid w:val="00C674E1"/>
    <w:rsid w:val="00C6756F"/>
    <w:rsid w:val="00C67E24"/>
    <w:rsid w:val="00C72068"/>
    <w:rsid w:val="00C73365"/>
    <w:rsid w:val="00C75074"/>
    <w:rsid w:val="00C75FDD"/>
    <w:rsid w:val="00C81D32"/>
    <w:rsid w:val="00C91A59"/>
    <w:rsid w:val="00C92570"/>
    <w:rsid w:val="00C93DE4"/>
    <w:rsid w:val="00C94678"/>
    <w:rsid w:val="00C95AE1"/>
    <w:rsid w:val="00C97823"/>
    <w:rsid w:val="00C97A01"/>
    <w:rsid w:val="00CA01D2"/>
    <w:rsid w:val="00CA4185"/>
    <w:rsid w:val="00CA636B"/>
    <w:rsid w:val="00CA67C9"/>
    <w:rsid w:val="00CA6B69"/>
    <w:rsid w:val="00CB230A"/>
    <w:rsid w:val="00CB2B28"/>
    <w:rsid w:val="00CB3D48"/>
    <w:rsid w:val="00CB6038"/>
    <w:rsid w:val="00CB69B7"/>
    <w:rsid w:val="00CB6B69"/>
    <w:rsid w:val="00CC1E8A"/>
    <w:rsid w:val="00CC2D1B"/>
    <w:rsid w:val="00CC3399"/>
    <w:rsid w:val="00CC3CB8"/>
    <w:rsid w:val="00CC5372"/>
    <w:rsid w:val="00CC60DF"/>
    <w:rsid w:val="00CC671E"/>
    <w:rsid w:val="00CD000E"/>
    <w:rsid w:val="00CD11A6"/>
    <w:rsid w:val="00CD2FFD"/>
    <w:rsid w:val="00CD307B"/>
    <w:rsid w:val="00CD411A"/>
    <w:rsid w:val="00CD5060"/>
    <w:rsid w:val="00CD6594"/>
    <w:rsid w:val="00CD6DB1"/>
    <w:rsid w:val="00CE06E4"/>
    <w:rsid w:val="00CE3550"/>
    <w:rsid w:val="00CE4093"/>
    <w:rsid w:val="00CE5E86"/>
    <w:rsid w:val="00CF1DC3"/>
    <w:rsid w:val="00D004A1"/>
    <w:rsid w:val="00D0162D"/>
    <w:rsid w:val="00D026B3"/>
    <w:rsid w:val="00D02A73"/>
    <w:rsid w:val="00D05B65"/>
    <w:rsid w:val="00D11D01"/>
    <w:rsid w:val="00D13F95"/>
    <w:rsid w:val="00D15744"/>
    <w:rsid w:val="00D15937"/>
    <w:rsid w:val="00D16805"/>
    <w:rsid w:val="00D16CF5"/>
    <w:rsid w:val="00D17EF1"/>
    <w:rsid w:val="00D20648"/>
    <w:rsid w:val="00D2353E"/>
    <w:rsid w:val="00D25840"/>
    <w:rsid w:val="00D26779"/>
    <w:rsid w:val="00D27354"/>
    <w:rsid w:val="00D306FF"/>
    <w:rsid w:val="00D36D73"/>
    <w:rsid w:val="00D36DB1"/>
    <w:rsid w:val="00D37EF8"/>
    <w:rsid w:val="00D40B67"/>
    <w:rsid w:val="00D42D8B"/>
    <w:rsid w:val="00D42F4B"/>
    <w:rsid w:val="00D43971"/>
    <w:rsid w:val="00D43E7A"/>
    <w:rsid w:val="00D44CE9"/>
    <w:rsid w:val="00D465F5"/>
    <w:rsid w:val="00D5009C"/>
    <w:rsid w:val="00D5077D"/>
    <w:rsid w:val="00D51141"/>
    <w:rsid w:val="00D54974"/>
    <w:rsid w:val="00D61A3B"/>
    <w:rsid w:val="00D61B23"/>
    <w:rsid w:val="00D61D8F"/>
    <w:rsid w:val="00D655A0"/>
    <w:rsid w:val="00D6735C"/>
    <w:rsid w:val="00D71A35"/>
    <w:rsid w:val="00D73B2E"/>
    <w:rsid w:val="00D75892"/>
    <w:rsid w:val="00D82A33"/>
    <w:rsid w:val="00D8336F"/>
    <w:rsid w:val="00D842C7"/>
    <w:rsid w:val="00D8469A"/>
    <w:rsid w:val="00D8581F"/>
    <w:rsid w:val="00D86778"/>
    <w:rsid w:val="00D8747D"/>
    <w:rsid w:val="00D87D0E"/>
    <w:rsid w:val="00D901A7"/>
    <w:rsid w:val="00D96C4F"/>
    <w:rsid w:val="00DA0AD1"/>
    <w:rsid w:val="00DA0EE2"/>
    <w:rsid w:val="00DA329F"/>
    <w:rsid w:val="00DA34D6"/>
    <w:rsid w:val="00DA44E5"/>
    <w:rsid w:val="00DA4631"/>
    <w:rsid w:val="00DA4E20"/>
    <w:rsid w:val="00DA54ED"/>
    <w:rsid w:val="00DA5D32"/>
    <w:rsid w:val="00DA639D"/>
    <w:rsid w:val="00DA6CC8"/>
    <w:rsid w:val="00DA7A57"/>
    <w:rsid w:val="00DB1F91"/>
    <w:rsid w:val="00DB24A4"/>
    <w:rsid w:val="00DB2710"/>
    <w:rsid w:val="00DB4645"/>
    <w:rsid w:val="00DB46C7"/>
    <w:rsid w:val="00DB5275"/>
    <w:rsid w:val="00DB550E"/>
    <w:rsid w:val="00DB7DD1"/>
    <w:rsid w:val="00DC3642"/>
    <w:rsid w:val="00DD38D9"/>
    <w:rsid w:val="00DD402E"/>
    <w:rsid w:val="00DD5255"/>
    <w:rsid w:val="00DD5A31"/>
    <w:rsid w:val="00DD63C9"/>
    <w:rsid w:val="00DD6B43"/>
    <w:rsid w:val="00DD7264"/>
    <w:rsid w:val="00DD74A8"/>
    <w:rsid w:val="00DE0610"/>
    <w:rsid w:val="00DE0A9A"/>
    <w:rsid w:val="00DE37F6"/>
    <w:rsid w:val="00DE4710"/>
    <w:rsid w:val="00DE5489"/>
    <w:rsid w:val="00DF1C4C"/>
    <w:rsid w:val="00E00820"/>
    <w:rsid w:val="00E00B51"/>
    <w:rsid w:val="00E01913"/>
    <w:rsid w:val="00E0211D"/>
    <w:rsid w:val="00E038FF"/>
    <w:rsid w:val="00E04095"/>
    <w:rsid w:val="00E04DE2"/>
    <w:rsid w:val="00E05EFA"/>
    <w:rsid w:val="00E061C3"/>
    <w:rsid w:val="00E11294"/>
    <w:rsid w:val="00E11EA0"/>
    <w:rsid w:val="00E124BA"/>
    <w:rsid w:val="00E15384"/>
    <w:rsid w:val="00E158F1"/>
    <w:rsid w:val="00E16C6B"/>
    <w:rsid w:val="00E176D9"/>
    <w:rsid w:val="00E17AE6"/>
    <w:rsid w:val="00E211ED"/>
    <w:rsid w:val="00E21545"/>
    <w:rsid w:val="00E221AB"/>
    <w:rsid w:val="00E23BF5"/>
    <w:rsid w:val="00E2585C"/>
    <w:rsid w:val="00E26DB2"/>
    <w:rsid w:val="00E32B84"/>
    <w:rsid w:val="00E33FDC"/>
    <w:rsid w:val="00E356CC"/>
    <w:rsid w:val="00E37222"/>
    <w:rsid w:val="00E3747B"/>
    <w:rsid w:val="00E374C7"/>
    <w:rsid w:val="00E42A25"/>
    <w:rsid w:val="00E46359"/>
    <w:rsid w:val="00E47684"/>
    <w:rsid w:val="00E55532"/>
    <w:rsid w:val="00E55B1C"/>
    <w:rsid w:val="00E57B00"/>
    <w:rsid w:val="00E57DBE"/>
    <w:rsid w:val="00E617A5"/>
    <w:rsid w:val="00E618C1"/>
    <w:rsid w:val="00E61E6F"/>
    <w:rsid w:val="00E656FD"/>
    <w:rsid w:val="00E71CC0"/>
    <w:rsid w:val="00E72081"/>
    <w:rsid w:val="00E72B27"/>
    <w:rsid w:val="00E74E81"/>
    <w:rsid w:val="00E762CA"/>
    <w:rsid w:val="00E8081A"/>
    <w:rsid w:val="00E8286F"/>
    <w:rsid w:val="00E879EB"/>
    <w:rsid w:val="00E87E6A"/>
    <w:rsid w:val="00E90559"/>
    <w:rsid w:val="00E9082A"/>
    <w:rsid w:val="00E92C47"/>
    <w:rsid w:val="00E94644"/>
    <w:rsid w:val="00E95165"/>
    <w:rsid w:val="00E963FB"/>
    <w:rsid w:val="00EA1344"/>
    <w:rsid w:val="00EA23CC"/>
    <w:rsid w:val="00EA2DAF"/>
    <w:rsid w:val="00EA3DF1"/>
    <w:rsid w:val="00EB029C"/>
    <w:rsid w:val="00EB0865"/>
    <w:rsid w:val="00EB1F66"/>
    <w:rsid w:val="00EB2ECD"/>
    <w:rsid w:val="00EB31D4"/>
    <w:rsid w:val="00EB320D"/>
    <w:rsid w:val="00EB57C2"/>
    <w:rsid w:val="00EB6928"/>
    <w:rsid w:val="00EB6A48"/>
    <w:rsid w:val="00EB6D06"/>
    <w:rsid w:val="00EB6D94"/>
    <w:rsid w:val="00EB76C8"/>
    <w:rsid w:val="00EC0166"/>
    <w:rsid w:val="00EC1639"/>
    <w:rsid w:val="00EC1931"/>
    <w:rsid w:val="00EC1E13"/>
    <w:rsid w:val="00ED0214"/>
    <w:rsid w:val="00ED30EA"/>
    <w:rsid w:val="00ED32CB"/>
    <w:rsid w:val="00ED3864"/>
    <w:rsid w:val="00ED4B8F"/>
    <w:rsid w:val="00ED4EB2"/>
    <w:rsid w:val="00ED5FAF"/>
    <w:rsid w:val="00ED6751"/>
    <w:rsid w:val="00EE06D4"/>
    <w:rsid w:val="00EE1E34"/>
    <w:rsid w:val="00EE27AC"/>
    <w:rsid w:val="00EF01F7"/>
    <w:rsid w:val="00EF2AB0"/>
    <w:rsid w:val="00EF34EA"/>
    <w:rsid w:val="00EF64AE"/>
    <w:rsid w:val="00EF7D17"/>
    <w:rsid w:val="00F02351"/>
    <w:rsid w:val="00F0513B"/>
    <w:rsid w:val="00F07867"/>
    <w:rsid w:val="00F07EC3"/>
    <w:rsid w:val="00F1194D"/>
    <w:rsid w:val="00F11EE8"/>
    <w:rsid w:val="00F132BD"/>
    <w:rsid w:val="00F141FC"/>
    <w:rsid w:val="00F16469"/>
    <w:rsid w:val="00F1665C"/>
    <w:rsid w:val="00F170AB"/>
    <w:rsid w:val="00F1736D"/>
    <w:rsid w:val="00F177F0"/>
    <w:rsid w:val="00F26AC2"/>
    <w:rsid w:val="00F30732"/>
    <w:rsid w:val="00F34865"/>
    <w:rsid w:val="00F358A9"/>
    <w:rsid w:val="00F35CCE"/>
    <w:rsid w:val="00F432DD"/>
    <w:rsid w:val="00F45308"/>
    <w:rsid w:val="00F4785F"/>
    <w:rsid w:val="00F50563"/>
    <w:rsid w:val="00F5080F"/>
    <w:rsid w:val="00F51C6F"/>
    <w:rsid w:val="00F5487C"/>
    <w:rsid w:val="00F571C3"/>
    <w:rsid w:val="00F60400"/>
    <w:rsid w:val="00F608F9"/>
    <w:rsid w:val="00F61602"/>
    <w:rsid w:val="00F61F42"/>
    <w:rsid w:val="00F635FE"/>
    <w:rsid w:val="00F6512B"/>
    <w:rsid w:val="00F65690"/>
    <w:rsid w:val="00F658EE"/>
    <w:rsid w:val="00F66A19"/>
    <w:rsid w:val="00F66E38"/>
    <w:rsid w:val="00F67349"/>
    <w:rsid w:val="00F705D3"/>
    <w:rsid w:val="00F74AF5"/>
    <w:rsid w:val="00F77AAE"/>
    <w:rsid w:val="00F819A1"/>
    <w:rsid w:val="00F82025"/>
    <w:rsid w:val="00F8308C"/>
    <w:rsid w:val="00F83ABF"/>
    <w:rsid w:val="00F845E5"/>
    <w:rsid w:val="00F84AD4"/>
    <w:rsid w:val="00F90FA2"/>
    <w:rsid w:val="00F9330B"/>
    <w:rsid w:val="00F94AD9"/>
    <w:rsid w:val="00F94CEE"/>
    <w:rsid w:val="00F95E25"/>
    <w:rsid w:val="00F96376"/>
    <w:rsid w:val="00FA0186"/>
    <w:rsid w:val="00FA0F71"/>
    <w:rsid w:val="00FA16AD"/>
    <w:rsid w:val="00FA1C96"/>
    <w:rsid w:val="00FA2D24"/>
    <w:rsid w:val="00FA4C1B"/>
    <w:rsid w:val="00FA5AA0"/>
    <w:rsid w:val="00FA5AA3"/>
    <w:rsid w:val="00FA7AAE"/>
    <w:rsid w:val="00FB0576"/>
    <w:rsid w:val="00FB16F0"/>
    <w:rsid w:val="00FB174F"/>
    <w:rsid w:val="00FB1E30"/>
    <w:rsid w:val="00FB3DFC"/>
    <w:rsid w:val="00FB4F19"/>
    <w:rsid w:val="00FB5D4A"/>
    <w:rsid w:val="00FC2251"/>
    <w:rsid w:val="00FC27F9"/>
    <w:rsid w:val="00FC431C"/>
    <w:rsid w:val="00FC4A15"/>
    <w:rsid w:val="00FC7ACF"/>
    <w:rsid w:val="00FD0DF0"/>
    <w:rsid w:val="00FD1EF3"/>
    <w:rsid w:val="00FD1F3D"/>
    <w:rsid w:val="00FD1F3F"/>
    <w:rsid w:val="00FD426F"/>
    <w:rsid w:val="00FD51F6"/>
    <w:rsid w:val="00FD538E"/>
    <w:rsid w:val="00FE003B"/>
    <w:rsid w:val="00FE0A63"/>
    <w:rsid w:val="00FE0D8D"/>
    <w:rsid w:val="00FE3051"/>
    <w:rsid w:val="00FE381C"/>
    <w:rsid w:val="00FE3CAD"/>
    <w:rsid w:val="00FE3E88"/>
    <w:rsid w:val="00FE4325"/>
    <w:rsid w:val="00FE5B77"/>
    <w:rsid w:val="00FE5BB9"/>
    <w:rsid w:val="00FE651C"/>
    <w:rsid w:val="00FE7137"/>
    <w:rsid w:val="00FE7615"/>
    <w:rsid w:val="00FF026B"/>
    <w:rsid w:val="00FF187C"/>
    <w:rsid w:val="00FF241B"/>
    <w:rsid w:val="00FF28E2"/>
    <w:rsid w:val="00FF322B"/>
    <w:rsid w:val="00FF32A7"/>
    <w:rsid w:val="00FF3D90"/>
    <w:rsid w:val="00FF4B2B"/>
    <w:rsid w:val="00FF4ECA"/>
    <w:rsid w:val="00FF6882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ED62F3-7FCB-4E75-9EE1-7F9A3714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601"/>
    <w:rPr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9B15BA"/>
    <w:pPr>
      <w:keepNext/>
      <w:jc w:val="center"/>
      <w:outlineLvl w:val="4"/>
    </w:pPr>
    <w:rPr>
      <w:color w:val="000000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9B15BA"/>
    <w:rPr>
      <w:color w:val="000000"/>
      <w:sz w:val="28"/>
      <w:szCs w:val="24"/>
    </w:rPr>
  </w:style>
  <w:style w:type="paragraph" w:customStyle="1" w:styleId="1">
    <w:name w:val="Знак Знак1 Знак Знак Знак Знак Знак Знак Знак"/>
    <w:basedOn w:val="a"/>
    <w:rsid w:val="00B035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9B15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9B15BA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B15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9B15BA"/>
    <w:rPr>
      <w:sz w:val="24"/>
      <w:szCs w:val="24"/>
    </w:rPr>
  </w:style>
  <w:style w:type="paragraph" w:styleId="a7">
    <w:name w:val="Body Text"/>
    <w:basedOn w:val="a"/>
    <w:link w:val="a8"/>
    <w:unhideWhenUsed/>
    <w:rsid w:val="009B15BA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9B15BA"/>
    <w:rPr>
      <w:sz w:val="24"/>
      <w:szCs w:val="24"/>
    </w:rPr>
  </w:style>
  <w:style w:type="paragraph" w:styleId="a9">
    <w:name w:val="Body Text Indent"/>
    <w:basedOn w:val="a"/>
    <w:link w:val="aa"/>
    <w:unhideWhenUsed/>
    <w:rsid w:val="009B15BA"/>
    <w:pPr>
      <w:ind w:left="720" w:firstLine="720"/>
      <w:jc w:val="center"/>
    </w:pPr>
    <w:rPr>
      <w:b/>
      <w:sz w:val="28"/>
      <w:lang w:val="x-none" w:eastAsia="x-none"/>
    </w:rPr>
  </w:style>
  <w:style w:type="character" w:customStyle="1" w:styleId="aa">
    <w:name w:val="Основной текст с отступом Знак"/>
    <w:link w:val="a9"/>
    <w:rsid w:val="009B15BA"/>
    <w:rPr>
      <w:b/>
      <w:sz w:val="28"/>
      <w:szCs w:val="24"/>
    </w:rPr>
  </w:style>
  <w:style w:type="paragraph" w:styleId="ab">
    <w:name w:val="Subtitle"/>
    <w:basedOn w:val="a"/>
    <w:link w:val="ac"/>
    <w:qFormat/>
    <w:rsid w:val="009B15BA"/>
    <w:pPr>
      <w:jc w:val="center"/>
    </w:pPr>
    <w:rPr>
      <w:b/>
      <w:sz w:val="28"/>
      <w:szCs w:val="20"/>
      <w:lang w:val="x-none" w:eastAsia="x-none"/>
    </w:rPr>
  </w:style>
  <w:style w:type="character" w:customStyle="1" w:styleId="ac">
    <w:name w:val="Подзаголовок Знак"/>
    <w:link w:val="ab"/>
    <w:rsid w:val="009B15BA"/>
    <w:rPr>
      <w:b/>
      <w:sz w:val="28"/>
    </w:rPr>
  </w:style>
  <w:style w:type="paragraph" w:styleId="ad">
    <w:name w:val="Balloon Text"/>
    <w:basedOn w:val="a"/>
    <w:link w:val="ae"/>
    <w:uiPriority w:val="99"/>
    <w:unhideWhenUsed/>
    <w:rsid w:val="009B15BA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rsid w:val="009B15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B15B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B15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Hyperlink"/>
    <w:uiPriority w:val="99"/>
    <w:unhideWhenUsed/>
    <w:rsid w:val="009B15BA"/>
    <w:rPr>
      <w:color w:val="0000FF"/>
      <w:u w:val="single"/>
    </w:rPr>
  </w:style>
  <w:style w:type="character" w:styleId="af0">
    <w:name w:val="FollowedHyperlink"/>
    <w:uiPriority w:val="99"/>
    <w:unhideWhenUsed/>
    <w:rsid w:val="009B15BA"/>
    <w:rPr>
      <w:color w:val="800080"/>
      <w:u w:val="single"/>
    </w:rPr>
  </w:style>
  <w:style w:type="table" w:styleId="af1">
    <w:name w:val="Table Grid"/>
    <w:basedOn w:val="a1"/>
    <w:rsid w:val="00450A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2C2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C23AE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7F0F5D"/>
    <w:pPr>
      <w:ind w:left="708"/>
    </w:pPr>
  </w:style>
  <w:style w:type="character" w:styleId="af3">
    <w:name w:val="Strong"/>
    <w:uiPriority w:val="22"/>
    <w:qFormat/>
    <w:rsid w:val="00736B7D"/>
    <w:rPr>
      <w:b/>
      <w:bCs/>
    </w:rPr>
  </w:style>
  <w:style w:type="character" w:styleId="af4">
    <w:name w:val="Emphasis"/>
    <w:uiPriority w:val="20"/>
    <w:qFormat/>
    <w:rsid w:val="000F406C"/>
    <w:rPr>
      <w:i/>
      <w:iCs/>
    </w:rPr>
  </w:style>
  <w:style w:type="character" w:styleId="af5">
    <w:name w:val="annotation reference"/>
    <w:rsid w:val="00080E23"/>
    <w:rPr>
      <w:sz w:val="16"/>
      <w:szCs w:val="16"/>
    </w:rPr>
  </w:style>
  <w:style w:type="paragraph" w:styleId="af6">
    <w:name w:val="annotation text"/>
    <w:basedOn w:val="a"/>
    <w:link w:val="af7"/>
    <w:rsid w:val="00080E2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080E23"/>
  </w:style>
  <w:style w:type="paragraph" w:styleId="af8">
    <w:name w:val="annotation subject"/>
    <w:basedOn w:val="af6"/>
    <w:next w:val="af6"/>
    <w:link w:val="af9"/>
    <w:rsid w:val="00080E23"/>
    <w:rPr>
      <w:b/>
      <w:bCs/>
      <w:lang w:val="x-none" w:eastAsia="x-none"/>
    </w:rPr>
  </w:style>
  <w:style w:type="character" w:customStyle="1" w:styleId="af9">
    <w:name w:val="Тема примечания Знак"/>
    <w:link w:val="af8"/>
    <w:rsid w:val="00080E23"/>
    <w:rPr>
      <w:b/>
      <w:bCs/>
    </w:rPr>
  </w:style>
  <w:style w:type="paragraph" w:styleId="afa">
    <w:name w:val="Revision"/>
    <w:hidden/>
    <w:uiPriority w:val="99"/>
    <w:semiHidden/>
    <w:rsid w:val="00505EC5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C22A53"/>
  </w:style>
  <w:style w:type="numbering" w:customStyle="1" w:styleId="11">
    <w:name w:val="Нет списка11"/>
    <w:next w:val="a2"/>
    <w:uiPriority w:val="99"/>
    <w:semiHidden/>
    <w:unhideWhenUsed/>
    <w:rsid w:val="00C22A53"/>
  </w:style>
  <w:style w:type="table" w:customStyle="1" w:styleId="TableNormal">
    <w:name w:val="Table Normal"/>
    <w:uiPriority w:val="2"/>
    <w:semiHidden/>
    <w:unhideWhenUsed/>
    <w:qFormat/>
    <w:rsid w:val="0081121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11219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BA09E0E33EE8C459CFF6DB738D0BF5911746992637565F675CA1EF91F39962AF199BD50312EBC5a4c1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port@prvadm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8BA09E0E33EE8C459CFE8D665E155FF911B189522345D0C3A0BA7B8CEA39F37EFa5c9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8BA09E0E33EE8C459CFF6DB738D0BF59116429D2031565F675CA1EF91aFc3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8BA09E0E33EE8C459CFF6DB738D0BF5911640992732565F675CA1EF91aFc3L" TargetMode="External"/><Relationship Id="rId14" Type="http://schemas.openxmlformats.org/officeDocument/2006/relationships/hyperlink" Target="consultantplus://offline/ref=324832DBDADA689555A3D5C7CF2E74DF25CC29E7DE656F95E8CD82EEB3830BA4C1078801BA1A1A71C8F3B2D2P4H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917E4-9D01-4E96-868C-0FD281417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35</Pages>
  <Words>11504</Words>
  <Characters>65574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 и</vt:lpstr>
    </vt:vector>
  </TitlesOfParts>
  <Company>diakov.net</Company>
  <LinksUpToDate>false</LinksUpToDate>
  <CharactersWithSpaces>76925</CharactersWithSpaces>
  <SharedDoc>false</SharedDoc>
  <HLinks>
    <vt:vector size="60" baseType="variant">
      <vt:variant>
        <vt:i4>4063280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consultantplus://offline/ref=324832DBDADA689555A3D5C7CF2E74DF25CC29E7DE656F95E8CD82EEB3830BA4C1078801BA1A1A71C8F3B2D2P4H5J</vt:lpwstr>
      </vt:variant>
      <vt:variant>
        <vt:lpwstr/>
      </vt:variant>
      <vt:variant>
        <vt:i4>3539056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P67</vt:lpwstr>
      </vt:variant>
      <vt:variant>
        <vt:i4>3473520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3539056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P67</vt:lpwstr>
      </vt:variant>
      <vt:variant>
        <vt:i4>1179740</vt:i4>
      </vt:variant>
      <vt:variant>
        <vt:i4>15</vt:i4>
      </vt:variant>
      <vt:variant>
        <vt:i4>0</vt:i4>
      </vt:variant>
      <vt:variant>
        <vt:i4>5</vt:i4>
      </vt:variant>
      <vt:variant>
        <vt:lpwstr>http://www.prvadm.ru/</vt:lpwstr>
      </vt:variant>
      <vt:variant>
        <vt:lpwstr/>
      </vt:variant>
      <vt:variant>
        <vt:i4>6553697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consultantplus://offline/ref=FFB80F3E5F76364590EFCCA53FA63653C925F0F9FCBF6952F28A27AA4031719A1B8CED67E9F7F96B22ACA145LAR7K</vt:lpwstr>
      </vt:variant>
      <vt:variant>
        <vt:lpwstr/>
      </vt:variant>
      <vt:variant>
        <vt:i4>4653139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consultantplus://offline/ref=48BA09E0E33EE8C459CFE8D665E155FF911B189522345D0C3A0BA7B8CEA39F37EFa5c9L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consultantplus://offline/ref=48BA09E0E33EE8C459CFF6DB738D0BF59116429D2031565F675CA1EF91aFc3L</vt:lpwstr>
      </vt:variant>
      <vt:variant>
        <vt:lpwstr/>
      </vt:variant>
      <vt:variant>
        <vt:i4>5111900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consultantplus://offline/ref=48BA09E0E33EE8C459CFF6DB738D0BF5911640992732565F675CA1EF91aFc3L</vt:lpwstr>
      </vt:variant>
      <vt:variant>
        <vt:lpwstr/>
      </vt:variant>
      <vt:variant>
        <vt:i4>2949225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consultantplus://offline/ref=48BA09E0E33EE8C459CFF6DB738D0BF5911746992637565F675CA1EF91F39962AF199BD50312EBC5a4c1L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 и</dc:title>
  <dc:creator>NinaEvgenevna</dc:creator>
  <cp:lastModifiedBy>Морина Мария Юрьевна</cp:lastModifiedBy>
  <cp:revision>8</cp:revision>
  <cp:lastPrinted>2024-11-14T08:51:00Z</cp:lastPrinted>
  <dcterms:created xsi:type="dcterms:W3CDTF">2025-05-23T10:53:00Z</dcterms:created>
  <dcterms:modified xsi:type="dcterms:W3CDTF">2025-05-26T12:27:00Z</dcterms:modified>
</cp:coreProperties>
</file>