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5876F" w14:textId="77777777" w:rsidR="00274133" w:rsidRPr="00CB4D7D" w:rsidRDefault="00274133" w:rsidP="00274133">
      <w:pPr>
        <w:jc w:val="center"/>
        <w:rPr>
          <w:rFonts w:ascii="Liberation Serif" w:hAnsi="Liberation Serif"/>
          <w:b/>
          <w:sz w:val="24"/>
          <w:szCs w:val="24"/>
        </w:rPr>
      </w:pPr>
    </w:p>
    <w:p w14:paraId="4D79904E" w14:textId="77777777" w:rsidR="00274133" w:rsidRPr="003320E5" w:rsidRDefault="00274133" w:rsidP="00C43F57">
      <w:pPr>
        <w:pStyle w:val="ConsPlusNormal"/>
        <w:ind w:left="5387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D88CEA" wp14:editId="34A2C520">
                <wp:simplePos x="0" y="0"/>
                <wp:positionH relativeFrom="column">
                  <wp:posOffset>2701290</wp:posOffset>
                </wp:positionH>
                <wp:positionV relativeFrom="paragraph">
                  <wp:posOffset>-342900</wp:posOffset>
                </wp:positionV>
                <wp:extent cx="447675" cy="25717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D352A6E" id="Прямоугольник 1" o:spid="_x0000_s1026" style="position:absolute;margin-left:212.7pt;margin-top:-27pt;width:35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" fillcolor="white [3212]" strokecolor="white [3212]" strokeweight="2pt">
                <v:path arrowok="t"/>
              </v:rect>
            </w:pict>
          </mc:Fallback>
        </mc:AlternateContent>
      </w:r>
      <w:r w:rsidRPr="003320E5">
        <w:rPr>
          <w:rFonts w:ascii="Liberation Serif" w:hAnsi="Liberation Serif"/>
          <w:sz w:val="24"/>
          <w:szCs w:val="24"/>
        </w:rPr>
        <w:t>Приложение</w:t>
      </w:r>
    </w:p>
    <w:p w14:paraId="4BA1D827" w14:textId="77777777" w:rsidR="00274133" w:rsidRPr="003320E5" w:rsidRDefault="00274133" w:rsidP="00C43F57">
      <w:pPr>
        <w:pStyle w:val="ConsPlusNormal"/>
        <w:ind w:left="5387"/>
        <w:outlineLvl w:val="0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УТВЕРЖДЕН</w:t>
      </w:r>
    </w:p>
    <w:p w14:paraId="1AEE2584" w14:textId="77777777" w:rsidR="00274133" w:rsidRPr="003320E5" w:rsidRDefault="00274133" w:rsidP="00C43F57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постановлением Администрации</w:t>
      </w:r>
    </w:p>
    <w:p w14:paraId="3D21E829" w14:textId="77777777" w:rsidR="00274133" w:rsidRPr="003320E5" w:rsidRDefault="00C43F57" w:rsidP="00C43F57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274133" w:rsidRPr="003320E5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14:paraId="58D43101" w14:textId="77777777" w:rsidR="00274133" w:rsidRPr="003320E5" w:rsidRDefault="00274133" w:rsidP="00C43F57">
      <w:pPr>
        <w:tabs>
          <w:tab w:val="left" w:pos="5103"/>
        </w:tabs>
        <w:ind w:left="538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от ________________№________</w:t>
      </w:r>
    </w:p>
    <w:p w14:paraId="5F68D179" w14:textId="77777777" w:rsidR="00274133" w:rsidRPr="003320E5" w:rsidRDefault="00274133" w:rsidP="00274133">
      <w:pPr>
        <w:pStyle w:val="ConsPlusNormal"/>
        <w:rPr>
          <w:rFonts w:ascii="Liberation Serif" w:hAnsi="Liberation Serif"/>
          <w:sz w:val="24"/>
          <w:szCs w:val="24"/>
        </w:rPr>
      </w:pPr>
    </w:p>
    <w:p w14:paraId="5338EE31" w14:textId="77777777"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bookmarkStart w:id="0" w:name="P33"/>
      <w:bookmarkEnd w:id="0"/>
    </w:p>
    <w:p w14:paraId="4A16A278" w14:textId="77777777"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3320E5">
        <w:rPr>
          <w:rFonts w:ascii="Liberation Serif" w:hAnsi="Liberation Serif"/>
          <w:b w:val="0"/>
          <w:sz w:val="24"/>
          <w:szCs w:val="24"/>
        </w:rPr>
        <w:t xml:space="preserve">ПОРЯДОК </w:t>
      </w:r>
    </w:p>
    <w:p w14:paraId="6163B92C" w14:textId="77777777" w:rsidR="00274133" w:rsidRPr="003320E5" w:rsidRDefault="00C43F57" w:rsidP="00C43F57">
      <w:pPr>
        <w:jc w:val="center"/>
        <w:rPr>
          <w:rFonts w:ascii="Liberation Serif" w:hAnsi="Liberation Serif"/>
          <w:b/>
          <w:bCs/>
          <w:sz w:val="24"/>
          <w:szCs w:val="24"/>
        </w:rPr>
      </w:pPr>
      <w:proofErr w:type="gramStart"/>
      <w:r w:rsidRPr="00C43F57">
        <w:rPr>
          <w:rFonts w:ascii="Liberation Serif" w:eastAsiaTheme="minorEastAsia" w:hAnsi="Liberation Serif" w:cs="Calibri"/>
          <w:sz w:val="24"/>
          <w:szCs w:val="24"/>
        </w:rPr>
        <w:t>предоставления единовременной денежной выплаты гражданам Российской Федерации, зарегистрированным на территории муниципального округа Первоуральск, заключившим</w:t>
      </w:r>
      <w:r w:rsidR="00F60CDB">
        <w:rPr>
          <w:rFonts w:ascii="Liberation Serif" w:eastAsiaTheme="minorEastAsia" w:hAnsi="Liberation Serif" w:cs="Calibri"/>
          <w:sz w:val="24"/>
          <w:szCs w:val="24"/>
        </w:rPr>
        <w:t xml:space="preserve"> </w:t>
      </w:r>
      <w:r w:rsidRPr="00C43F57">
        <w:rPr>
          <w:rFonts w:ascii="Liberation Serif" w:eastAsiaTheme="minorEastAsia" w:hAnsi="Liberation Serif" w:cs="Calibri"/>
          <w:sz w:val="24"/>
          <w:szCs w:val="24"/>
        </w:rPr>
        <w:t xml:space="preserve"> 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</w:t>
      </w:r>
      <w:proofErr w:type="gramEnd"/>
      <w:r w:rsidRPr="00C43F57">
        <w:rPr>
          <w:rFonts w:ascii="Liberation Serif" w:eastAsiaTheme="minorEastAsia" w:hAnsi="Liberation Serif" w:cs="Calibri"/>
          <w:sz w:val="24"/>
          <w:szCs w:val="24"/>
        </w:rPr>
        <w:t xml:space="preserve"> области, Херсонской области и Украины</w:t>
      </w:r>
    </w:p>
    <w:p w14:paraId="49C3B62F" w14:textId="77777777" w:rsidR="00C43F57" w:rsidRDefault="00C43F57" w:rsidP="00274133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</w:p>
    <w:p w14:paraId="743103CF" w14:textId="77777777" w:rsidR="00D358DE" w:rsidRDefault="00D358DE" w:rsidP="00D358DE">
      <w:pPr>
        <w:pStyle w:val="ConsPlusTitle"/>
        <w:ind w:firstLine="54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76C1B21" w14:textId="77777777" w:rsidR="00F2421C" w:rsidRPr="00D358DE" w:rsidRDefault="00E55C59" w:rsidP="00D358DE">
      <w:pPr>
        <w:pStyle w:val="ConsPlusTitle"/>
        <w:ind w:firstLine="54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358DE">
        <w:rPr>
          <w:rFonts w:ascii="Liberation Serif" w:hAnsi="Liberation Serif"/>
          <w:b w:val="0"/>
          <w:sz w:val="24"/>
          <w:szCs w:val="24"/>
        </w:rPr>
        <w:t>Глава</w:t>
      </w:r>
      <w:r w:rsidR="00F2421C" w:rsidRPr="00D358DE">
        <w:rPr>
          <w:rFonts w:ascii="Liberation Serif" w:hAnsi="Liberation Serif"/>
          <w:b w:val="0"/>
          <w:sz w:val="24"/>
          <w:szCs w:val="24"/>
        </w:rPr>
        <w:t xml:space="preserve"> 1. </w:t>
      </w:r>
      <w:r w:rsidRPr="00D358DE">
        <w:rPr>
          <w:rFonts w:ascii="Liberation Serif" w:hAnsi="Liberation Serif"/>
          <w:b w:val="0"/>
          <w:sz w:val="24"/>
          <w:szCs w:val="24"/>
        </w:rPr>
        <w:t>ОБЩИЕ ПОЛОЖЕНИЯ</w:t>
      </w:r>
    </w:p>
    <w:p w14:paraId="29598F71" w14:textId="77777777" w:rsidR="00274133" w:rsidRPr="00D358DE" w:rsidRDefault="00274133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6BE09C58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9301D4" w:rsidRPr="00D358DE">
        <w:rPr>
          <w:rFonts w:ascii="Liberation Serif" w:hAnsi="Liberation Serif"/>
          <w:sz w:val="24"/>
          <w:szCs w:val="24"/>
        </w:rPr>
        <w:t>1.</w:t>
      </w:r>
      <w:r w:rsidRPr="00D358DE">
        <w:rPr>
          <w:rFonts w:ascii="Liberation Serif" w:hAnsi="Liberation Serif"/>
          <w:sz w:val="24"/>
          <w:szCs w:val="24"/>
        </w:rPr>
        <w:t xml:space="preserve"> Настоящий Порядок предоставления единовременной денежной выплаты гражданам Российской Федерации, зарегистрированным на территории </w:t>
      </w:r>
      <w:r w:rsidR="002031FB" w:rsidRPr="00D358DE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D358DE">
        <w:rPr>
          <w:rFonts w:ascii="Liberation Serif" w:hAnsi="Liberation Serif"/>
          <w:sz w:val="24"/>
          <w:szCs w:val="24"/>
        </w:rPr>
        <w:t xml:space="preserve">, заключившим 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(далее - Порядок), определяет условия назначения и выплаты единовременной денежной выплаты гражданам Российской Федерации, зарегистрированным на территории </w:t>
      </w:r>
      <w:r w:rsidR="00FC462A" w:rsidRPr="00D358DE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D358DE">
        <w:rPr>
          <w:rFonts w:ascii="Liberation Serif" w:hAnsi="Liberation Serif"/>
          <w:sz w:val="24"/>
          <w:szCs w:val="24"/>
        </w:rPr>
        <w:t xml:space="preserve">, заключившим 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(далее - единовременная денежная выплата).</w:t>
      </w:r>
    </w:p>
    <w:p w14:paraId="22DAC1F3" w14:textId="77777777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>2. Единовременная денежная выплата назначается однократно при соблюдении следующих условий:</w:t>
      </w:r>
    </w:p>
    <w:p w14:paraId="3D4F42FF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1) гражданин заключил в период 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с Министерством обороны Российской Федерации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(далее - заявитель);</w:t>
      </w:r>
    </w:p>
    <w:p w14:paraId="24CA0190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2) заявитель имеет регистрацию по месту жительства на территории </w:t>
      </w:r>
      <w:r w:rsidR="00FC462A" w:rsidRPr="00D358DE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D358DE">
        <w:rPr>
          <w:rFonts w:ascii="Liberation Serif" w:hAnsi="Liberation Serif"/>
          <w:sz w:val="24"/>
          <w:szCs w:val="24"/>
        </w:rPr>
        <w:t>;</w:t>
      </w:r>
    </w:p>
    <w:p w14:paraId="74AAAB61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3) заявитель заключил контракт с Министерством обороны Российской Федерации о прохождении военной службы через </w:t>
      </w:r>
      <w:r w:rsidR="00E55C59" w:rsidRPr="00D358DE">
        <w:rPr>
          <w:rFonts w:ascii="Liberation Serif" w:hAnsi="Liberation Serif"/>
          <w:sz w:val="24"/>
          <w:szCs w:val="24"/>
        </w:rPr>
        <w:t>в</w:t>
      </w:r>
      <w:r w:rsidRPr="00D358DE">
        <w:rPr>
          <w:rFonts w:ascii="Liberation Serif" w:hAnsi="Liberation Serif"/>
          <w:sz w:val="24"/>
          <w:szCs w:val="24"/>
        </w:rPr>
        <w:t xml:space="preserve">оенный комиссариат </w:t>
      </w:r>
      <w:r w:rsidR="00E55C59" w:rsidRPr="00D358DE">
        <w:rPr>
          <w:rFonts w:ascii="Liberation Serif" w:hAnsi="Liberation Serif"/>
          <w:sz w:val="24"/>
          <w:szCs w:val="24"/>
        </w:rPr>
        <w:t>(</w:t>
      </w:r>
      <w:r w:rsidRPr="00D358DE">
        <w:rPr>
          <w:rFonts w:ascii="Liberation Serif" w:hAnsi="Liberation Serif"/>
          <w:sz w:val="24"/>
          <w:szCs w:val="24"/>
        </w:rPr>
        <w:t xml:space="preserve">города </w:t>
      </w:r>
      <w:r w:rsidR="00FC462A" w:rsidRPr="00D358DE">
        <w:rPr>
          <w:rFonts w:ascii="Liberation Serif" w:hAnsi="Liberation Serif"/>
          <w:sz w:val="24"/>
          <w:szCs w:val="24"/>
        </w:rPr>
        <w:t>Первоуральск и Шалинского</w:t>
      </w:r>
      <w:r w:rsidRPr="00D358DE">
        <w:rPr>
          <w:rFonts w:ascii="Liberation Serif" w:hAnsi="Liberation Serif"/>
          <w:sz w:val="24"/>
          <w:szCs w:val="24"/>
        </w:rPr>
        <w:t xml:space="preserve"> района Свердловской области</w:t>
      </w:r>
      <w:r w:rsidR="00E55C59" w:rsidRPr="00D358DE">
        <w:rPr>
          <w:rFonts w:ascii="Liberation Serif" w:hAnsi="Liberation Serif"/>
          <w:sz w:val="24"/>
          <w:szCs w:val="24"/>
        </w:rPr>
        <w:t>)</w:t>
      </w:r>
      <w:r w:rsidRPr="00D358DE">
        <w:rPr>
          <w:rFonts w:ascii="Liberation Serif" w:hAnsi="Liberation Serif"/>
          <w:sz w:val="24"/>
          <w:szCs w:val="24"/>
        </w:rPr>
        <w:t>.</w:t>
      </w:r>
    </w:p>
    <w:p w14:paraId="527D9FAC" w14:textId="77777777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>3. Размер единовременной денежной выплаты составляет</w:t>
      </w:r>
      <w:r w:rsidR="00FC462A" w:rsidRPr="00D358DE">
        <w:rPr>
          <w:rFonts w:ascii="Liberation Serif" w:hAnsi="Liberation Serif"/>
          <w:sz w:val="24"/>
          <w:szCs w:val="24"/>
        </w:rPr>
        <w:t xml:space="preserve"> 1</w:t>
      </w:r>
      <w:r w:rsidR="00C43F57" w:rsidRPr="00D358DE">
        <w:rPr>
          <w:rFonts w:ascii="Liberation Serif" w:hAnsi="Liberation Serif"/>
          <w:sz w:val="24"/>
          <w:szCs w:val="24"/>
        </w:rPr>
        <w:t>00000 (</w:t>
      </w:r>
      <w:r w:rsidR="00FC462A" w:rsidRPr="00D358DE">
        <w:rPr>
          <w:rFonts w:ascii="Liberation Serif" w:hAnsi="Liberation Serif"/>
          <w:sz w:val="24"/>
          <w:szCs w:val="24"/>
        </w:rPr>
        <w:t>сто</w:t>
      </w:r>
      <w:r w:rsidR="00C43F57" w:rsidRPr="00D358DE">
        <w:rPr>
          <w:rFonts w:ascii="Liberation Serif" w:hAnsi="Liberation Serif"/>
          <w:sz w:val="24"/>
          <w:szCs w:val="24"/>
        </w:rPr>
        <w:t xml:space="preserve"> тысяч) рублей.</w:t>
      </w:r>
    </w:p>
    <w:p w14:paraId="38637801" w14:textId="50EEBDAD" w:rsidR="00C43F57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 xml:space="preserve">4. </w:t>
      </w:r>
      <w:r w:rsidR="00F60CDB">
        <w:rPr>
          <w:rFonts w:ascii="Liberation Serif" w:hAnsi="Liberation Serif"/>
          <w:sz w:val="24"/>
          <w:szCs w:val="24"/>
        </w:rPr>
        <w:t xml:space="preserve">Ответственным должностным лицом за </w:t>
      </w:r>
      <w:r w:rsidR="00E03E3A">
        <w:rPr>
          <w:rFonts w:ascii="Liberation Serif" w:hAnsi="Liberation Serif"/>
          <w:sz w:val="24"/>
          <w:szCs w:val="24"/>
        </w:rPr>
        <w:t>на</w:t>
      </w:r>
      <w:r w:rsidR="00E03E3A" w:rsidRPr="00D358DE">
        <w:rPr>
          <w:rFonts w:ascii="Liberation Serif" w:hAnsi="Liberation Serif"/>
          <w:sz w:val="24"/>
          <w:szCs w:val="24"/>
        </w:rPr>
        <w:t>значение</w:t>
      </w:r>
      <w:r w:rsidR="00C43F57" w:rsidRPr="00D358DE">
        <w:rPr>
          <w:rFonts w:ascii="Liberation Serif" w:hAnsi="Liberation Serif"/>
          <w:sz w:val="24"/>
          <w:szCs w:val="24"/>
        </w:rPr>
        <w:t xml:space="preserve"> и предоставление единовременной денежной выплаты </w:t>
      </w:r>
      <w:r w:rsidR="00F60CDB">
        <w:rPr>
          <w:rFonts w:ascii="Liberation Serif" w:hAnsi="Liberation Serif"/>
          <w:sz w:val="24"/>
          <w:szCs w:val="24"/>
        </w:rPr>
        <w:t>является</w:t>
      </w:r>
      <w:r w:rsidR="00C43F57" w:rsidRPr="00D358DE">
        <w:rPr>
          <w:rFonts w:ascii="Liberation Serif" w:hAnsi="Liberation Serif"/>
          <w:sz w:val="24"/>
          <w:szCs w:val="24"/>
        </w:rPr>
        <w:t xml:space="preserve"> </w:t>
      </w:r>
      <w:r w:rsidR="002031FB" w:rsidRPr="00D358DE">
        <w:rPr>
          <w:rFonts w:ascii="Liberation Serif" w:hAnsi="Liberation Serif"/>
          <w:sz w:val="24"/>
          <w:szCs w:val="24"/>
        </w:rPr>
        <w:t xml:space="preserve">заместитель Главы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</w:t>
      </w:r>
      <w:r w:rsidR="002031FB" w:rsidRPr="00D358DE">
        <w:rPr>
          <w:rFonts w:ascii="Liberation Serif" w:hAnsi="Liberation Serif"/>
          <w:sz w:val="24"/>
          <w:szCs w:val="24"/>
        </w:rPr>
        <w:t xml:space="preserve"> округа </w:t>
      </w:r>
      <w:r w:rsidR="002031FB" w:rsidRPr="00D358DE">
        <w:rPr>
          <w:rFonts w:ascii="Liberation Serif" w:hAnsi="Liberation Serif"/>
          <w:sz w:val="24"/>
          <w:szCs w:val="24"/>
        </w:rPr>
        <w:lastRenderedPageBreak/>
        <w:t>Первоуральск по взаимодействию с органами государственной власти и общественными организациями</w:t>
      </w:r>
      <w:r w:rsidR="00B8523D" w:rsidRPr="00D358DE">
        <w:rPr>
          <w:rFonts w:ascii="Liberation Serif" w:hAnsi="Liberation Serif"/>
          <w:sz w:val="24"/>
          <w:szCs w:val="24"/>
        </w:rPr>
        <w:t xml:space="preserve"> (далее – Уполномоченное лицо Администрации)</w:t>
      </w:r>
      <w:r w:rsidR="00C43F57" w:rsidRPr="00D358DE">
        <w:rPr>
          <w:rFonts w:ascii="Liberation Serif" w:hAnsi="Liberation Serif"/>
          <w:sz w:val="24"/>
          <w:szCs w:val="24"/>
        </w:rPr>
        <w:t>.</w:t>
      </w:r>
    </w:p>
    <w:p w14:paraId="5AFF9521" w14:textId="77777777" w:rsidR="00F60CDB" w:rsidRPr="00D358DE" w:rsidRDefault="00F60CDB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1.5. Ответственными за сбор и рассмотрение документов, их проверку, работу с заявителями, органами государственной власти</w:t>
      </w:r>
      <w:r w:rsidR="00C91090">
        <w:rPr>
          <w:rFonts w:ascii="Liberation Serif" w:hAnsi="Liberation Serif"/>
          <w:sz w:val="24"/>
          <w:szCs w:val="24"/>
        </w:rPr>
        <w:t>, учреждениями и организациями являются уполномоченные специалисты, подведомственные заместителю</w:t>
      </w:r>
      <w:r w:rsidR="00C91090" w:rsidRPr="00D358DE">
        <w:rPr>
          <w:rFonts w:ascii="Liberation Serif" w:hAnsi="Liberation Serif"/>
          <w:sz w:val="24"/>
          <w:szCs w:val="24"/>
        </w:rPr>
        <w:t xml:space="preserve"> Главы муниципального округа Первоуральск по взаимодействию с органами государственной власти и общественными организациями</w:t>
      </w:r>
      <w:r w:rsidR="00C91090">
        <w:rPr>
          <w:rFonts w:ascii="Liberation Serif" w:hAnsi="Liberation Serif"/>
          <w:sz w:val="24"/>
          <w:szCs w:val="24"/>
        </w:rPr>
        <w:t xml:space="preserve"> (далее  </w:t>
      </w:r>
      <w:r w:rsidR="00C91090" w:rsidRPr="00D358DE">
        <w:rPr>
          <w:rFonts w:ascii="Liberation Serif" w:hAnsi="Liberation Serif"/>
          <w:sz w:val="24"/>
          <w:szCs w:val="24"/>
        </w:rPr>
        <w:t>– специалисты Администрации</w:t>
      </w:r>
      <w:r w:rsidR="00C91090">
        <w:rPr>
          <w:rFonts w:ascii="Liberation Serif" w:hAnsi="Liberation Serif"/>
          <w:sz w:val="24"/>
          <w:szCs w:val="24"/>
        </w:rPr>
        <w:t>).</w:t>
      </w:r>
    </w:p>
    <w:p w14:paraId="1A08F9DE" w14:textId="71EF6D70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1" w:name="P59"/>
      <w:bookmarkEnd w:id="1"/>
      <w:r w:rsidRPr="00D358DE">
        <w:rPr>
          <w:rFonts w:ascii="Liberation Serif" w:hAnsi="Liberation Serif"/>
          <w:sz w:val="24"/>
          <w:szCs w:val="24"/>
        </w:rPr>
        <w:t>1.</w:t>
      </w:r>
      <w:r w:rsidR="00C91090">
        <w:rPr>
          <w:rFonts w:ascii="Liberation Serif" w:hAnsi="Liberation Serif"/>
          <w:sz w:val="24"/>
          <w:szCs w:val="24"/>
        </w:rPr>
        <w:t>6</w:t>
      </w:r>
      <w:r w:rsidR="00C43F57" w:rsidRPr="00D358DE">
        <w:rPr>
          <w:rFonts w:ascii="Liberation Serif" w:hAnsi="Liberation Serif"/>
          <w:sz w:val="24"/>
          <w:szCs w:val="24"/>
        </w:rPr>
        <w:t xml:space="preserve">. Для назначения единовременной денежной выплаты заявитель обращается </w:t>
      </w:r>
      <w:r w:rsidR="00FC462A" w:rsidRPr="00D358DE">
        <w:rPr>
          <w:rFonts w:ascii="Liberation Serif" w:hAnsi="Liberation Serif"/>
          <w:sz w:val="24"/>
          <w:szCs w:val="24"/>
        </w:rPr>
        <w:t xml:space="preserve">в Администрацию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</w:t>
      </w:r>
      <w:r w:rsidR="00FC462A" w:rsidRPr="00D358DE"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="00C43F57" w:rsidRPr="00D358DE">
        <w:rPr>
          <w:rFonts w:ascii="Liberation Serif" w:hAnsi="Liberation Serif"/>
          <w:sz w:val="24"/>
          <w:szCs w:val="24"/>
        </w:rPr>
        <w:t xml:space="preserve">в срок до </w:t>
      </w:r>
      <w:r w:rsidR="00F2421C" w:rsidRPr="00D358DE">
        <w:rPr>
          <w:rFonts w:ascii="Liberation Serif" w:hAnsi="Liberation Serif"/>
          <w:sz w:val="24"/>
          <w:szCs w:val="24"/>
        </w:rPr>
        <w:t>30</w:t>
      </w:r>
      <w:r w:rsidR="00C43F57" w:rsidRPr="00D358DE">
        <w:rPr>
          <w:rFonts w:ascii="Liberation Serif" w:hAnsi="Liberation Serif"/>
          <w:sz w:val="24"/>
          <w:szCs w:val="24"/>
        </w:rPr>
        <w:t xml:space="preserve"> декабря 2025 года.</w:t>
      </w:r>
    </w:p>
    <w:p w14:paraId="65667C2F" w14:textId="77777777" w:rsidR="00274133" w:rsidRPr="00D358DE" w:rsidRDefault="00274133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27B6FC4E" w14:textId="77777777" w:rsidR="00F2421C" w:rsidRPr="00D358DE" w:rsidRDefault="00E55C59" w:rsidP="00D358DE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358DE">
        <w:rPr>
          <w:rFonts w:ascii="Liberation Serif" w:hAnsi="Liberation Serif"/>
          <w:b w:val="0"/>
          <w:sz w:val="24"/>
          <w:szCs w:val="24"/>
        </w:rPr>
        <w:t>Глава</w:t>
      </w:r>
      <w:r w:rsidR="00F2421C" w:rsidRPr="00D358DE">
        <w:rPr>
          <w:rFonts w:ascii="Liberation Serif" w:hAnsi="Liberation Serif"/>
          <w:b w:val="0"/>
          <w:sz w:val="24"/>
          <w:szCs w:val="24"/>
        </w:rPr>
        <w:t xml:space="preserve"> 2. </w:t>
      </w:r>
      <w:r w:rsidRPr="00D358DE">
        <w:rPr>
          <w:rFonts w:ascii="Liberation Serif" w:hAnsi="Liberation Serif"/>
          <w:b w:val="0"/>
          <w:sz w:val="24"/>
          <w:szCs w:val="24"/>
        </w:rPr>
        <w:t>УСЛОВИЯ И ПОРЯДОК ПРЕДОСТАВЛЕНИЕ ЕДИНОВРЕМЕННОЙ ДЕНЕЖНОЙ ВЫПЛАТЫ</w:t>
      </w:r>
    </w:p>
    <w:p w14:paraId="31F9FF06" w14:textId="77777777" w:rsidR="002031FB" w:rsidRPr="00D358DE" w:rsidRDefault="002031FB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5EB955FB" w14:textId="01E51052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2" w:name="Par11"/>
      <w:bookmarkEnd w:id="2"/>
      <w:r w:rsidRPr="00D358DE">
        <w:rPr>
          <w:rFonts w:ascii="Liberation Serif" w:hAnsi="Liberation Serif"/>
          <w:sz w:val="24"/>
          <w:szCs w:val="24"/>
        </w:rPr>
        <w:t>2.1</w:t>
      </w:r>
      <w:r w:rsidR="00C43F57" w:rsidRPr="00D358DE">
        <w:rPr>
          <w:rFonts w:ascii="Liberation Serif" w:hAnsi="Liberation Serif"/>
          <w:sz w:val="24"/>
          <w:szCs w:val="24"/>
        </w:rPr>
        <w:t xml:space="preserve">. Для назначения единовременной денежной выплаты заявитель обращается </w:t>
      </w:r>
      <w:r w:rsidR="00FC462A" w:rsidRPr="00D358DE">
        <w:rPr>
          <w:rFonts w:ascii="Liberation Serif" w:hAnsi="Liberation Serif"/>
          <w:sz w:val="24"/>
          <w:szCs w:val="24"/>
        </w:rPr>
        <w:t xml:space="preserve">к </w:t>
      </w:r>
      <w:r w:rsidR="00C91090" w:rsidRPr="00D358DE">
        <w:rPr>
          <w:rFonts w:ascii="Liberation Serif" w:hAnsi="Liberation Serif"/>
          <w:sz w:val="24"/>
          <w:szCs w:val="24"/>
        </w:rPr>
        <w:t>специалист</w:t>
      </w:r>
      <w:r w:rsidR="00C91090">
        <w:rPr>
          <w:rFonts w:ascii="Liberation Serif" w:hAnsi="Liberation Serif"/>
          <w:sz w:val="24"/>
          <w:szCs w:val="24"/>
        </w:rPr>
        <w:t>ам</w:t>
      </w:r>
      <w:r w:rsidR="00C91090" w:rsidRPr="00D358DE">
        <w:rPr>
          <w:rFonts w:ascii="Liberation Serif" w:hAnsi="Liberation Serif"/>
          <w:sz w:val="24"/>
          <w:szCs w:val="24"/>
        </w:rPr>
        <w:t xml:space="preserve"> Администрации</w:t>
      </w:r>
      <w:r w:rsidR="00FC462A" w:rsidRPr="00D358DE">
        <w:rPr>
          <w:rFonts w:ascii="Liberation Serif" w:hAnsi="Liberation Serif"/>
          <w:sz w:val="24"/>
          <w:szCs w:val="24"/>
        </w:rPr>
        <w:t>, в кабинет 111</w:t>
      </w:r>
      <w:r w:rsidR="00C91090">
        <w:rPr>
          <w:rFonts w:ascii="Liberation Serif" w:hAnsi="Liberation Serif"/>
          <w:sz w:val="24"/>
          <w:szCs w:val="24"/>
        </w:rPr>
        <w:t xml:space="preserve"> здания Администрации муниципального округа </w:t>
      </w:r>
      <w:r w:rsidR="00FC462A" w:rsidRPr="00D358DE">
        <w:rPr>
          <w:rFonts w:ascii="Liberation Serif" w:hAnsi="Liberation Serif"/>
          <w:sz w:val="24"/>
          <w:szCs w:val="24"/>
        </w:rPr>
        <w:t xml:space="preserve"> </w:t>
      </w:r>
      <w:r w:rsidR="00C43F57" w:rsidRPr="00D358DE">
        <w:rPr>
          <w:rFonts w:ascii="Liberation Serif" w:hAnsi="Liberation Serif"/>
          <w:sz w:val="24"/>
          <w:szCs w:val="24"/>
        </w:rPr>
        <w:t xml:space="preserve">с личным </w:t>
      </w:r>
      <w:r w:rsidR="00E55C59" w:rsidRPr="00D358DE">
        <w:rPr>
          <w:rFonts w:ascii="Liberation Serif" w:hAnsi="Liberation Serif"/>
          <w:sz w:val="24"/>
          <w:szCs w:val="24"/>
        </w:rPr>
        <w:t xml:space="preserve">заявлением </w:t>
      </w:r>
      <w:r w:rsidR="00C43F57" w:rsidRPr="00D358DE">
        <w:rPr>
          <w:rFonts w:ascii="Liberation Serif" w:hAnsi="Liberation Serif"/>
          <w:sz w:val="24"/>
          <w:szCs w:val="24"/>
        </w:rPr>
        <w:t>по утвержденной форме (Приложение N 1) и представляет следующие документы:</w:t>
      </w:r>
    </w:p>
    <w:p w14:paraId="07245EFF" w14:textId="77777777" w:rsidR="00C43F57" w:rsidRPr="00D358DE" w:rsidRDefault="00C43F57" w:rsidP="00D358D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паспорт гражданина Российской Федерации заявителя с отметкой о регистрации по месту жительства;</w:t>
      </w:r>
    </w:p>
    <w:p w14:paraId="195D03D4" w14:textId="77777777" w:rsidR="00C43F57" w:rsidRPr="00D358DE" w:rsidRDefault="00C43F57" w:rsidP="00D358D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документ, подтверждающий регистрацию заявителя по месту жительства на территории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D358DE">
        <w:rPr>
          <w:rFonts w:ascii="Liberation Serif" w:hAnsi="Liberation Serif"/>
          <w:sz w:val="24"/>
          <w:szCs w:val="24"/>
        </w:rPr>
        <w:t>, в случае отсутствия в паспорте отметки о регистрации;</w:t>
      </w:r>
    </w:p>
    <w:p w14:paraId="20688F6B" w14:textId="77777777" w:rsidR="00C43F57" w:rsidRPr="00D358DE" w:rsidRDefault="00E55C59" w:rsidP="00D358D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справку, </w:t>
      </w:r>
      <w:r w:rsidR="00C43F57" w:rsidRPr="00D358DE">
        <w:rPr>
          <w:rFonts w:ascii="Liberation Serif" w:hAnsi="Liberation Serif"/>
          <w:sz w:val="24"/>
          <w:szCs w:val="24"/>
        </w:rPr>
        <w:t xml:space="preserve">выданную </w:t>
      </w:r>
      <w:r w:rsidRPr="00D358DE">
        <w:rPr>
          <w:rFonts w:ascii="Liberation Serif" w:hAnsi="Liberation Serif"/>
          <w:sz w:val="24"/>
          <w:szCs w:val="24"/>
        </w:rPr>
        <w:t>военным комиссариатом (города Первоуральск и Шалинского района Свердловской области)</w:t>
      </w:r>
      <w:r w:rsidR="00C43F57" w:rsidRPr="00D358DE">
        <w:rPr>
          <w:rFonts w:ascii="Liberation Serif" w:hAnsi="Liberation Serif"/>
          <w:sz w:val="24"/>
          <w:szCs w:val="24"/>
        </w:rPr>
        <w:t xml:space="preserve">, подтверждающую сведения о том, что заявитель заключил контракт с Министерством обороны Российской Федерации о прохождении военной службы через </w:t>
      </w:r>
      <w:r w:rsidRPr="00D358DE">
        <w:rPr>
          <w:rFonts w:ascii="Liberation Serif" w:hAnsi="Liberation Serif"/>
          <w:sz w:val="24"/>
          <w:szCs w:val="24"/>
        </w:rPr>
        <w:t>военный комиссариат (города Первоуральск и Шалинского района Свердловской области)</w:t>
      </w:r>
      <w:r w:rsidR="00C43F57" w:rsidRPr="00D358DE">
        <w:rPr>
          <w:rFonts w:ascii="Liberation Serif" w:hAnsi="Liberation Serif"/>
          <w:sz w:val="24"/>
          <w:szCs w:val="24"/>
        </w:rPr>
        <w:t xml:space="preserve"> (Приложение N 2);</w:t>
      </w:r>
    </w:p>
    <w:p w14:paraId="6652C693" w14:textId="77777777" w:rsidR="00C43F57" w:rsidRPr="00D358DE" w:rsidRDefault="00C43F57" w:rsidP="00D358D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страховое свидетельство государственного пенсионного страхования (СНИЛС) или уведомление о регистрации в системе индивидуального (персонифицированного) учета заявителя;</w:t>
      </w:r>
    </w:p>
    <w:p w14:paraId="1098D2EB" w14:textId="77777777" w:rsidR="00C43F57" w:rsidRPr="00D358DE" w:rsidRDefault="00C43F57" w:rsidP="00D358D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банковские реквизиты лицевого счета заявителя</w:t>
      </w:r>
      <w:r w:rsidR="00C91090">
        <w:rPr>
          <w:rFonts w:ascii="Liberation Serif" w:hAnsi="Liberation Serif"/>
          <w:sz w:val="24"/>
          <w:szCs w:val="24"/>
        </w:rPr>
        <w:t xml:space="preserve"> </w:t>
      </w:r>
      <w:r w:rsidR="00C91090" w:rsidRPr="003320E5">
        <w:rPr>
          <w:rFonts w:ascii="Liberation Serif" w:hAnsi="Liberation Serif"/>
          <w:color w:val="000000"/>
          <w:sz w:val="24"/>
          <w:szCs w:val="24"/>
        </w:rPr>
        <w:t>на бумажном носителе</w:t>
      </w:r>
      <w:r w:rsidR="00C9109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C91090" w:rsidRPr="00D80A9F">
        <w:rPr>
          <w:rFonts w:ascii="Liberation Serif" w:hAnsi="Liberation Serif"/>
          <w:color w:val="000000"/>
          <w:sz w:val="24"/>
          <w:szCs w:val="24"/>
        </w:rPr>
        <w:t xml:space="preserve">(наименование кредитной организации, ИНН банка, КПП банка, БИК банка, </w:t>
      </w:r>
      <w:r w:rsidR="00C91090">
        <w:rPr>
          <w:rFonts w:ascii="Liberation Serif" w:hAnsi="Liberation Serif"/>
          <w:color w:val="000000"/>
          <w:sz w:val="24"/>
          <w:szCs w:val="24"/>
        </w:rPr>
        <w:t>номер лицевого счета заявителя)</w:t>
      </w:r>
      <w:r w:rsidRPr="00D358DE">
        <w:rPr>
          <w:rFonts w:ascii="Liberation Serif" w:hAnsi="Liberation Serif"/>
          <w:sz w:val="24"/>
          <w:szCs w:val="24"/>
        </w:rPr>
        <w:t>.</w:t>
      </w:r>
    </w:p>
    <w:p w14:paraId="51E028DC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Ксерокоп</w:t>
      </w:r>
      <w:r w:rsidR="00B8523D" w:rsidRPr="00D358DE">
        <w:rPr>
          <w:rFonts w:ascii="Liberation Serif" w:hAnsi="Liberation Serif"/>
          <w:sz w:val="24"/>
          <w:szCs w:val="24"/>
        </w:rPr>
        <w:t>ирование документов осуществляют</w:t>
      </w:r>
      <w:r w:rsidRPr="00D358DE">
        <w:rPr>
          <w:rFonts w:ascii="Liberation Serif" w:hAnsi="Liberation Serif"/>
          <w:sz w:val="24"/>
          <w:szCs w:val="24"/>
        </w:rPr>
        <w:t xml:space="preserve"> </w:t>
      </w:r>
      <w:r w:rsidR="00B8523D" w:rsidRPr="00D358DE">
        <w:rPr>
          <w:rFonts w:ascii="Liberation Serif" w:hAnsi="Liberation Serif"/>
          <w:sz w:val="24"/>
          <w:szCs w:val="24"/>
        </w:rPr>
        <w:t>специалисты Администрации</w:t>
      </w:r>
      <w:r w:rsidRPr="00D358DE">
        <w:rPr>
          <w:rFonts w:ascii="Liberation Serif" w:hAnsi="Liberation Serif"/>
          <w:sz w:val="24"/>
          <w:szCs w:val="24"/>
        </w:rPr>
        <w:t>, ответственны</w:t>
      </w:r>
      <w:r w:rsidR="00B8523D" w:rsidRPr="00D358DE">
        <w:rPr>
          <w:rFonts w:ascii="Liberation Serif" w:hAnsi="Liberation Serif"/>
          <w:sz w:val="24"/>
          <w:szCs w:val="24"/>
        </w:rPr>
        <w:t>е</w:t>
      </w:r>
      <w:r w:rsidRPr="00D358DE">
        <w:rPr>
          <w:rFonts w:ascii="Liberation Serif" w:hAnsi="Liberation Serif"/>
          <w:sz w:val="24"/>
          <w:szCs w:val="24"/>
        </w:rPr>
        <w:t xml:space="preserve"> за прием документов от заявителя.</w:t>
      </w:r>
    </w:p>
    <w:p w14:paraId="1F8C4F33" w14:textId="77777777" w:rsidR="00F2421C" w:rsidRPr="00D358DE" w:rsidRDefault="009301D4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2.2</w:t>
      </w:r>
      <w:r w:rsidR="00F2421C" w:rsidRPr="00D358DE">
        <w:rPr>
          <w:rFonts w:ascii="Liberation Serif" w:hAnsi="Liberation Serif"/>
          <w:bCs/>
          <w:sz w:val="24"/>
          <w:szCs w:val="24"/>
        </w:rPr>
        <w:t>. Заявление</w:t>
      </w:r>
      <w:r w:rsidR="00F2421C" w:rsidRPr="00D358DE">
        <w:rPr>
          <w:rFonts w:ascii="Liberation Serif" w:hAnsi="Liberation Serif"/>
          <w:color w:val="000000"/>
          <w:sz w:val="24"/>
          <w:szCs w:val="24"/>
        </w:rPr>
        <w:t xml:space="preserve"> и документы, указанные в пункте </w:t>
      </w:r>
      <w:r w:rsidRPr="00D358DE">
        <w:rPr>
          <w:rFonts w:ascii="Liberation Serif" w:hAnsi="Liberation Serif"/>
          <w:color w:val="000000"/>
          <w:sz w:val="24"/>
          <w:szCs w:val="24"/>
        </w:rPr>
        <w:t>2.1.</w:t>
      </w:r>
      <w:r w:rsidR="00E55C59" w:rsidRPr="00D358DE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F2421C" w:rsidRPr="00D358DE">
        <w:rPr>
          <w:rFonts w:ascii="Liberation Serif" w:hAnsi="Liberation Serif"/>
          <w:color w:val="000000"/>
          <w:sz w:val="24"/>
          <w:szCs w:val="24"/>
        </w:rPr>
        <w:t xml:space="preserve"> настоящего Порядка, вправе подать представитель заявителя на основании доверенности, оформленной в соответствии с действующим законодательством.  </w:t>
      </w:r>
    </w:p>
    <w:p w14:paraId="64C711BF" w14:textId="77777777" w:rsidR="00F2421C" w:rsidRPr="00D358DE" w:rsidRDefault="009301D4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2.3</w:t>
      </w:r>
      <w:r w:rsidR="00F2421C" w:rsidRPr="00D358DE">
        <w:rPr>
          <w:rFonts w:ascii="Liberation Serif" w:hAnsi="Liberation Serif"/>
          <w:bCs/>
          <w:sz w:val="24"/>
          <w:szCs w:val="24"/>
        </w:rPr>
        <w:t xml:space="preserve">. Заявитель и должностные лица организаций, выдавших ему документы, указанные в </w:t>
      </w:r>
      <w:r w:rsidR="00F2421C" w:rsidRPr="00D358DE">
        <w:rPr>
          <w:rFonts w:ascii="Liberation Serif" w:hAnsi="Liberation Serif"/>
          <w:sz w:val="24"/>
          <w:szCs w:val="24"/>
        </w:rPr>
        <w:t>пункт</w:t>
      </w:r>
      <w:r w:rsidR="00E55C59" w:rsidRPr="00D358DE">
        <w:rPr>
          <w:rFonts w:ascii="Liberation Serif" w:hAnsi="Liberation Serif"/>
          <w:sz w:val="24"/>
          <w:szCs w:val="24"/>
        </w:rPr>
        <w:t>ах</w:t>
      </w:r>
      <w:r w:rsidR="00F2421C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2.1.</w:t>
      </w:r>
      <w:r w:rsidR="00E55C59" w:rsidRPr="00D358DE">
        <w:rPr>
          <w:rFonts w:ascii="Liberation Serif" w:hAnsi="Liberation Serif"/>
          <w:sz w:val="24"/>
          <w:szCs w:val="24"/>
        </w:rPr>
        <w:t xml:space="preserve"> и </w:t>
      </w:r>
      <w:r w:rsidRPr="00D358DE">
        <w:rPr>
          <w:rFonts w:ascii="Liberation Serif" w:hAnsi="Liberation Serif"/>
          <w:sz w:val="24"/>
          <w:szCs w:val="24"/>
        </w:rPr>
        <w:t>2.2.</w:t>
      </w:r>
      <w:r w:rsidR="00E55C59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н</w:t>
      </w:r>
      <w:r w:rsidR="00F2421C" w:rsidRPr="00D358DE">
        <w:rPr>
          <w:rFonts w:ascii="Liberation Serif" w:hAnsi="Liberation Serif"/>
          <w:bCs/>
          <w:sz w:val="24"/>
          <w:szCs w:val="24"/>
        </w:rPr>
        <w:t>астоящего Порядка, несут ответственность за полноту и достоверность указанных в них сведений в соответствии с действующим законодательством Российской Федерации.</w:t>
      </w:r>
    </w:p>
    <w:p w14:paraId="4400AB65" w14:textId="77777777" w:rsidR="00FC462A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2.4</w:t>
      </w:r>
      <w:r w:rsidR="00C43F57" w:rsidRPr="00D358DE">
        <w:rPr>
          <w:rFonts w:ascii="Liberation Serif" w:hAnsi="Liberation Serif"/>
          <w:sz w:val="24"/>
          <w:szCs w:val="24"/>
        </w:rPr>
        <w:t xml:space="preserve">. </w:t>
      </w:r>
      <w:r w:rsidR="00B8523D" w:rsidRPr="00D358DE">
        <w:rPr>
          <w:rFonts w:ascii="Liberation Serif" w:hAnsi="Liberation Serif"/>
          <w:sz w:val="24"/>
          <w:szCs w:val="24"/>
        </w:rPr>
        <w:t>Специалисты Администрации регистрируют заявление</w:t>
      </w:r>
      <w:r w:rsidR="00FC462A" w:rsidRPr="00D358DE">
        <w:rPr>
          <w:rFonts w:ascii="Liberation Serif" w:hAnsi="Liberation Serif"/>
          <w:sz w:val="24"/>
          <w:szCs w:val="24"/>
        </w:rPr>
        <w:t xml:space="preserve"> в журнале учета заявлений о предоставлении единовременной денежной выплаты.</w:t>
      </w:r>
    </w:p>
    <w:p w14:paraId="68BC27D1" w14:textId="77777777" w:rsidR="00B8523D" w:rsidRPr="00D358DE" w:rsidRDefault="00B8523D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</w:t>
      </w:r>
      <w:r w:rsidR="009301D4" w:rsidRPr="00D358DE">
        <w:rPr>
          <w:rFonts w:ascii="Liberation Serif" w:hAnsi="Liberation Serif"/>
          <w:bCs/>
          <w:sz w:val="24"/>
          <w:szCs w:val="24"/>
        </w:rPr>
        <w:t>5</w:t>
      </w:r>
      <w:r w:rsidRPr="00D358DE">
        <w:rPr>
          <w:rFonts w:ascii="Liberation Serif" w:hAnsi="Liberation Serif"/>
          <w:bCs/>
          <w:sz w:val="24"/>
          <w:szCs w:val="24"/>
        </w:rPr>
        <w:t xml:space="preserve">. В течение 10 (десяти) рабочих дней после поступления заявления в Администрацию </w:t>
      </w:r>
      <w:r w:rsidR="00E55C59" w:rsidRPr="00D358DE">
        <w:rPr>
          <w:rFonts w:ascii="Liberation Serif" w:hAnsi="Liberation Serif"/>
          <w:bCs/>
          <w:sz w:val="24"/>
          <w:szCs w:val="24"/>
        </w:rPr>
        <w:t>муниципального</w:t>
      </w:r>
      <w:r w:rsidRPr="00D358DE">
        <w:rPr>
          <w:rFonts w:ascii="Liberation Serif" w:hAnsi="Liberation Serif"/>
          <w:bCs/>
          <w:sz w:val="24"/>
          <w:szCs w:val="24"/>
        </w:rPr>
        <w:t xml:space="preserve"> округа Первоуральск</w:t>
      </w:r>
      <w:r w:rsidRPr="00D358DE">
        <w:rPr>
          <w:rFonts w:ascii="Liberation Serif" w:hAnsi="Liberation Serif"/>
          <w:color w:val="000000"/>
          <w:sz w:val="24"/>
          <w:szCs w:val="24"/>
        </w:rPr>
        <w:t xml:space="preserve">, </w:t>
      </w:r>
      <w:r w:rsidRPr="00D358DE">
        <w:rPr>
          <w:rFonts w:ascii="Liberation Serif" w:hAnsi="Liberation Serif"/>
          <w:bCs/>
          <w:sz w:val="24"/>
          <w:szCs w:val="24"/>
        </w:rPr>
        <w:t>принимается одно из следующих решений по результатам рассмотрения заявления:</w:t>
      </w:r>
    </w:p>
    <w:p w14:paraId="15506CDF" w14:textId="21C6F8B6" w:rsidR="00B8523D" w:rsidRPr="00D358DE" w:rsidRDefault="00B8523D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1) о предоставлении единовременной денежной выплаты</w:t>
      </w:r>
      <w:r w:rsidR="009C717B">
        <w:rPr>
          <w:rFonts w:ascii="Liberation Serif" w:hAnsi="Liberation Serif"/>
          <w:bCs/>
          <w:sz w:val="24"/>
          <w:szCs w:val="24"/>
        </w:rPr>
        <w:t>.</w:t>
      </w:r>
    </w:p>
    <w:p w14:paraId="496D68B9" w14:textId="6940345C" w:rsidR="00B8523D" w:rsidRPr="00D358DE" w:rsidRDefault="0036544B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</w:t>
      </w:r>
      <w:r w:rsidR="00B8523D" w:rsidRPr="00D358DE">
        <w:rPr>
          <w:rFonts w:ascii="Liberation Serif" w:hAnsi="Liberation Serif"/>
          <w:bCs/>
          <w:sz w:val="24"/>
          <w:szCs w:val="24"/>
        </w:rPr>
        <w:t xml:space="preserve">формляется распоряжением Администрации </w:t>
      </w:r>
      <w:r w:rsidR="00E55C59" w:rsidRPr="00D358DE">
        <w:rPr>
          <w:rFonts w:ascii="Liberation Serif" w:hAnsi="Liberation Serif"/>
          <w:bCs/>
          <w:sz w:val="24"/>
          <w:szCs w:val="24"/>
        </w:rPr>
        <w:t>муниципального</w:t>
      </w:r>
      <w:r w:rsidR="00B8523D" w:rsidRPr="00D358DE">
        <w:rPr>
          <w:rFonts w:ascii="Liberation Serif" w:hAnsi="Liberation Serif"/>
          <w:bCs/>
          <w:sz w:val="24"/>
          <w:szCs w:val="24"/>
        </w:rPr>
        <w:t xml:space="preserve"> округа Первоуральск в течение 3 (трех) рабочих дней с момента </w:t>
      </w:r>
      <w:r w:rsidR="009C717B">
        <w:rPr>
          <w:rFonts w:ascii="Liberation Serif" w:hAnsi="Liberation Serif"/>
          <w:bCs/>
          <w:sz w:val="24"/>
          <w:szCs w:val="24"/>
        </w:rPr>
        <w:t>рассмотрения представленных</w:t>
      </w:r>
      <w:r w:rsidR="00B8523D" w:rsidRPr="00D358DE">
        <w:rPr>
          <w:rFonts w:ascii="Liberation Serif" w:hAnsi="Liberation Serif"/>
          <w:bCs/>
          <w:sz w:val="24"/>
          <w:szCs w:val="24"/>
        </w:rPr>
        <w:t xml:space="preserve"> </w:t>
      </w:r>
      <w:r w:rsidR="009C717B">
        <w:rPr>
          <w:rFonts w:ascii="Liberation Serif" w:hAnsi="Liberation Serif"/>
          <w:bCs/>
          <w:sz w:val="24"/>
          <w:szCs w:val="24"/>
        </w:rPr>
        <w:t>документов.</w:t>
      </w:r>
    </w:p>
    <w:p w14:paraId="05576684" w14:textId="77777777" w:rsidR="00B8523D" w:rsidRPr="00D358DE" w:rsidRDefault="00B8523D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lastRenderedPageBreak/>
        <w:t xml:space="preserve">2) об отказе в предоставлении единовременной денежной выплаты с указанием всех оснований отказа, установленных </w:t>
      </w:r>
      <w:hyperlink w:anchor="Par61" w:history="1">
        <w:r w:rsidRPr="00D358DE">
          <w:rPr>
            <w:rFonts w:ascii="Liberation Serif" w:hAnsi="Liberation Serif"/>
            <w:bCs/>
            <w:sz w:val="24"/>
            <w:szCs w:val="24"/>
          </w:rPr>
          <w:t xml:space="preserve">пунктом </w:t>
        </w:r>
      </w:hyperlink>
      <w:r w:rsidRPr="00D358DE">
        <w:rPr>
          <w:rFonts w:ascii="Liberation Serif" w:hAnsi="Liberation Serif"/>
          <w:sz w:val="24"/>
          <w:szCs w:val="24"/>
        </w:rPr>
        <w:t xml:space="preserve">3 </w:t>
      </w:r>
      <w:r w:rsidRPr="00D358DE">
        <w:rPr>
          <w:rFonts w:ascii="Liberation Serif" w:hAnsi="Liberation Serif"/>
          <w:bCs/>
          <w:sz w:val="24"/>
          <w:szCs w:val="24"/>
        </w:rPr>
        <w:t xml:space="preserve"> настоящего Порядка.</w:t>
      </w:r>
    </w:p>
    <w:p w14:paraId="5C669736" w14:textId="77777777" w:rsidR="0036544B" w:rsidRDefault="000028D0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</w:t>
      </w:r>
      <w:r w:rsidR="00B8523D" w:rsidRPr="00D358DE">
        <w:rPr>
          <w:rFonts w:ascii="Liberation Serif" w:hAnsi="Liberation Serif"/>
          <w:bCs/>
          <w:sz w:val="24"/>
          <w:szCs w:val="24"/>
        </w:rPr>
        <w:t xml:space="preserve">формляется в произвольной форме за подписью </w:t>
      </w:r>
      <w:r w:rsidR="00B8523D" w:rsidRPr="00D358DE">
        <w:rPr>
          <w:rFonts w:ascii="Liberation Serif" w:hAnsi="Liberation Serif"/>
          <w:sz w:val="24"/>
          <w:szCs w:val="24"/>
        </w:rPr>
        <w:t>уполномоченного лица Администрации (далее – уведомление об отказе)</w:t>
      </w:r>
      <w:r w:rsidR="009C717B">
        <w:rPr>
          <w:rFonts w:ascii="Liberation Serif" w:hAnsi="Liberation Serif"/>
          <w:sz w:val="24"/>
          <w:szCs w:val="24"/>
        </w:rPr>
        <w:t>.</w:t>
      </w:r>
    </w:p>
    <w:p w14:paraId="17AC2E92" w14:textId="66C3C88F" w:rsidR="00B8523D" w:rsidRPr="00D358DE" w:rsidRDefault="00B8523D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</w:t>
      </w:r>
      <w:r w:rsidR="009301D4" w:rsidRPr="00D358DE">
        <w:rPr>
          <w:rFonts w:ascii="Liberation Serif" w:hAnsi="Liberation Serif"/>
          <w:sz w:val="24"/>
          <w:szCs w:val="24"/>
        </w:rPr>
        <w:t>6</w:t>
      </w:r>
      <w:r w:rsidRPr="00D358DE">
        <w:rPr>
          <w:rFonts w:ascii="Liberation Serif" w:hAnsi="Liberation Serif"/>
          <w:sz w:val="24"/>
          <w:szCs w:val="24"/>
        </w:rPr>
        <w:t xml:space="preserve">. Решение по результатам рассмотрения документов заявителя оформляют специалисты Администрации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</w:t>
      </w:r>
      <w:r w:rsidRPr="00D358DE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14:paraId="1FE82EF4" w14:textId="77777777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2.7</w:t>
      </w:r>
      <w:r w:rsidR="00C43F57" w:rsidRPr="00D358DE">
        <w:rPr>
          <w:rFonts w:ascii="Liberation Serif" w:hAnsi="Liberation Serif"/>
          <w:sz w:val="24"/>
          <w:szCs w:val="24"/>
        </w:rPr>
        <w:t xml:space="preserve">. В случае принятия решения о назначении единовременной денежной выплаты, </w:t>
      </w:r>
      <w:r w:rsidR="00B8523D" w:rsidRPr="00D358DE">
        <w:rPr>
          <w:rFonts w:ascii="Liberation Serif" w:hAnsi="Liberation Serif"/>
          <w:sz w:val="24"/>
          <w:szCs w:val="24"/>
        </w:rPr>
        <w:t>специалисты Администрации информирую</w:t>
      </w:r>
      <w:r w:rsidR="00C43F57" w:rsidRPr="00D358DE">
        <w:rPr>
          <w:rFonts w:ascii="Liberation Serif" w:hAnsi="Liberation Serif"/>
          <w:sz w:val="24"/>
          <w:szCs w:val="24"/>
        </w:rPr>
        <w:t>т о нем заявителя посредство</w:t>
      </w:r>
      <w:r w:rsidR="00F2421C" w:rsidRPr="00D358DE">
        <w:rPr>
          <w:rFonts w:ascii="Liberation Serif" w:hAnsi="Liberation Serif"/>
          <w:sz w:val="24"/>
          <w:szCs w:val="24"/>
        </w:rPr>
        <w:t>м телефонной или почтовой связи</w:t>
      </w:r>
      <w:r w:rsidR="00C43F57" w:rsidRPr="00D358DE">
        <w:rPr>
          <w:rFonts w:ascii="Liberation Serif" w:hAnsi="Liberation Serif"/>
          <w:sz w:val="24"/>
          <w:szCs w:val="24"/>
        </w:rPr>
        <w:t>.</w:t>
      </w:r>
    </w:p>
    <w:p w14:paraId="295E0BCD" w14:textId="017FF36D" w:rsidR="00F2421C" w:rsidRPr="00D358DE" w:rsidRDefault="00F2421C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</w:t>
      </w:r>
      <w:r w:rsidR="009301D4" w:rsidRPr="00D358DE">
        <w:rPr>
          <w:rFonts w:ascii="Liberation Serif" w:hAnsi="Liberation Serif"/>
          <w:bCs/>
          <w:sz w:val="24"/>
          <w:szCs w:val="24"/>
        </w:rPr>
        <w:t>8</w:t>
      </w:r>
      <w:r w:rsidRPr="00D358DE">
        <w:rPr>
          <w:rFonts w:ascii="Liberation Serif" w:hAnsi="Liberation Serif"/>
          <w:bCs/>
          <w:sz w:val="24"/>
          <w:szCs w:val="24"/>
        </w:rPr>
        <w:t>. Уведомление об отказе в предоставлении единовременной денежной выплаты направляется</w:t>
      </w:r>
      <w:r w:rsidR="009C717B">
        <w:rPr>
          <w:rFonts w:ascii="Liberation Serif" w:hAnsi="Liberation Serif"/>
          <w:bCs/>
          <w:sz w:val="24"/>
          <w:szCs w:val="24"/>
        </w:rPr>
        <w:t xml:space="preserve"> </w:t>
      </w:r>
      <w:r w:rsidR="009C717B" w:rsidRPr="00D358DE">
        <w:rPr>
          <w:rFonts w:ascii="Liberation Serif" w:hAnsi="Liberation Serif"/>
          <w:sz w:val="24"/>
          <w:szCs w:val="24"/>
        </w:rPr>
        <w:t>посредством</w:t>
      </w:r>
      <w:r w:rsidR="009C717B">
        <w:rPr>
          <w:rFonts w:ascii="Liberation Serif" w:hAnsi="Liberation Serif"/>
          <w:sz w:val="24"/>
          <w:szCs w:val="24"/>
        </w:rPr>
        <w:t xml:space="preserve"> </w:t>
      </w:r>
      <w:r w:rsidR="009C717B" w:rsidRPr="00D358DE">
        <w:rPr>
          <w:rFonts w:ascii="Liberation Serif" w:hAnsi="Liberation Serif"/>
          <w:sz w:val="24"/>
          <w:szCs w:val="24"/>
        </w:rPr>
        <w:t>почтовой связи</w:t>
      </w:r>
      <w:r w:rsidR="009C717B">
        <w:rPr>
          <w:rFonts w:ascii="Liberation Serif" w:hAnsi="Liberation Serif"/>
          <w:sz w:val="24"/>
          <w:szCs w:val="24"/>
        </w:rPr>
        <w:t xml:space="preserve"> или</w:t>
      </w:r>
      <w:r w:rsidRPr="00D358DE">
        <w:rPr>
          <w:rFonts w:ascii="Liberation Serif" w:hAnsi="Liberation Serif"/>
          <w:bCs/>
          <w:sz w:val="24"/>
          <w:szCs w:val="24"/>
        </w:rPr>
        <w:t xml:space="preserve"> выдается </w:t>
      </w:r>
      <w:r w:rsidR="009C717B">
        <w:rPr>
          <w:rFonts w:ascii="Liberation Serif" w:hAnsi="Liberation Serif"/>
          <w:bCs/>
          <w:sz w:val="24"/>
          <w:szCs w:val="24"/>
        </w:rPr>
        <w:t xml:space="preserve">лично </w:t>
      </w:r>
      <w:r w:rsidRPr="00D358DE">
        <w:rPr>
          <w:rFonts w:ascii="Liberation Serif" w:hAnsi="Liberation Serif"/>
          <w:bCs/>
          <w:sz w:val="24"/>
          <w:szCs w:val="24"/>
        </w:rPr>
        <w:t>заявителю</w:t>
      </w:r>
      <w:r w:rsidR="009C717B">
        <w:rPr>
          <w:rFonts w:ascii="Liberation Serif" w:hAnsi="Liberation Serif"/>
          <w:bCs/>
          <w:sz w:val="24"/>
          <w:szCs w:val="24"/>
        </w:rPr>
        <w:t xml:space="preserve"> или его представителю</w:t>
      </w:r>
      <w:r w:rsidRPr="00D358DE">
        <w:rPr>
          <w:rFonts w:ascii="Liberation Serif" w:hAnsi="Liberation Serif"/>
          <w:bCs/>
          <w:sz w:val="24"/>
          <w:szCs w:val="24"/>
        </w:rPr>
        <w:t xml:space="preserve"> специалистами Администрации в течение 5 (пяти) рабочих дней со дня его принятия.</w:t>
      </w:r>
    </w:p>
    <w:p w14:paraId="17F7840D" w14:textId="77777777" w:rsidR="00C43F57" w:rsidRPr="00D358DE" w:rsidRDefault="00C43F57" w:rsidP="00D358DE">
      <w:pPr>
        <w:shd w:val="clear" w:color="auto" w:fill="FFFFFF"/>
        <w:ind w:firstLine="709"/>
        <w:jc w:val="both"/>
        <w:rPr>
          <w:rFonts w:ascii="Liberation Serif" w:hAnsi="Liberation Serif"/>
          <w:bCs/>
          <w:sz w:val="24"/>
          <w:szCs w:val="24"/>
        </w:rPr>
      </w:pPr>
    </w:p>
    <w:p w14:paraId="0D91B2A1" w14:textId="77777777" w:rsidR="00C43F57" w:rsidRPr="00D358DE" w:rsidRDefault="00C43F57" w:rsidP="00D358DE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 xml:space="preserve">Глава </w:t>
      </w:r>
      <w:r w:rsidR="009301D4" w:rsidRPr="00D358DE">
        <w:rPr>
          <w:rFonts w:ascii="Liberation Serif" w:hAnsi="Liberation Serif"/>
          <w:bCs/>
          <w:sz w:val="24"/>
          <w:szCs w:val="24"/>
        </w:rPr>
        <w:t>3</w:t>
      </w:r>
      <w:r w:rsidRPr="00D358DE">
        <w:rPr>
          <w:rFonts w:ascii="Liberation Serif" w:hAnsi="Liberation Serif"/>
          <w:bCs/>
          <w:sz w:val="24"/>
          <w:szCs w:val="24"/>
        </w:rPr>
        <w:t xml:space="preserve">. </w:t>
      </w:r>
      <w:r w:rsidR="009301D4" w:rsidRPr="00D358DE">
        <w:rPr>
          <w:rFonts w:ascii="Liberation Serif" w:hAnsi="Liberation Serif"/>
          <w:bCs/>
          <w:sz w:val="24"/>
          <w:szCs w:val="24"/>
        </w:rPr>
        <w:t>ОСНОВАНИЯ ДЛЯ ОТКАЗА В НАЗНАЧЕНИИ ЕДИНОВРЕМЕННОЙ ДЕНЕЖНОЙ ВЫПЛАТЫ</w:t>
      </w:r>
    </w:p>
    <w:p w14:paraId="297E7E0A" w14:textId="77777777" w:rsidR="00274133" w:rsidRPr="00D358DE" w:rsidRDefault="00274133" w:rsidP="00D358DE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74B61E45" w14:textId="77777777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3.1. </w:t>
      </w:r>
      <w:r w:rsidR="00C43F57" w:rsidRPr="00D358DE">
        <w:rPr>
          <w:rFonts w:ascii="Liberation Serif" w:hAnsi="Liberation Serif"/>
          <w:sz w:val="24"/>
          <w:szCs w:val="24"/>
        </w:rPr>
        <w:t>Основаниями для отказа в назначении единовременной денежной выплаты являются:</w:t>
      </w:r>
    </w:p>
    <w:p w14:paraId="09B438B4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1) предоставление заявителем неполного пакета документов, указанного в </w:t>
      </w:r>
      <w:r w:rsidR="00D358DE" w:rsidRPr="00D358DE">
        <w:rPr>
          <w:rFonts w:ascii="Liberation Serif" w:hAnsi="Liberation Serif"/>
          <w:sz w:val="24"/>
          <w:szCs w:val="24"/>
        </w:rPr>
        <w:t xml:space="preserve">пункте 2.1. </w:t>
      </w:r>
      <w:r w:rsidRPr="00D358DE">
        <w:rPr>
          <w:rFonts w:ascii="Liberation Serif" w:hAnsi="Liberation Serif"/>
          <w:sz w:val="24"/>
          <w:szCs w:val="24"/>
        </w:rPr>
        <w:t>настоящего Порядка;</w:t>
      </w:r>
    </w:p>
    <w:p w14:paraId="61EFF9C6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2) заявление о назначении единовременной денежной выплаты подано лицом, не имеющим на это полномочий;</w:t>
      </w:r>
    </w:p>
    <w:p w14:paraId="4E4E1D76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3) отсутствие регистрации заявителя по месту жительства на территории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D358DE">
        <w:rPr>
          <w:rFonts w:ascii="Liberation Serif" w:hAnsi="Liberation Serif"/>
          <w:sz w:val="24"/>
          <w:szCs w:val="24"/>
        </w:rPr>
        <w:t>;</w:t>
      </w:r>
    </w:p>
    <w:p w14:paraId="25CD0D5D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4) нарушение срока обращения заявителя за назначением единовременной денежной выплаты, определенного </w:t>
      </w:r>
      <w:r w:rsidR="00D358DE" w:rsidRPr="00D358DE">
        <w:rPr>
          <w:rFonts w:ascii="Liberation Serif" w:hAnsi="Liberation Serif"/>
          <w:sz w:val="24"/>
          <w:szCs w:val="24"/>
        </w:rPr>
        <w:t xml:space="preserve">пунктом 5.1. </w:t>
      </w:r>
      <w:r w:rsidRPr="00D358DE">
        <w:rPr>
          <w:rFonts w:ascii="Liberation Serif" w:hAnsi="Liberation Serif"/>
          <w:sz w:val="24"/>
          <w:szCs w:val="24"/>
        </w:rPr>
        <w:t>настоящего Порядка.</w:t>
      </w:r>
    </w:p>
    <w:p w14:paraId="468665ED" w14:textId="77777777" w:rsidR="00274133" w:rsidRPr="00D358DE" w:rsidRDefault="00274133" w:rsidP="00D358DE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D011755" w14:textId="77777777" w:rsidR="00C43F57" w:rsidRPr="00D358DE" w:rsidRDefault="00C43F57" w:rsidP="00D358DE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 xml:space="preserve">Глава </w:t>
      </w:r>
      <w:r w:rsidR="009301D4" w:rsidRPr="00D358DE">
        <w:rPr>
          <w:rFonts w:ascii="Liberation Serif" w:hAnsi="Liberation Serif"/>
          <w:bCs/>
          <w:sz w:val="24"/>
          <w:szCs w:val="24"/>
        </w:rPr>
        <w:t>4</w:t>
      </w:r>
      <w:r w:rsidRPr="00D358DE">
        <w:rPr>
          <w:rFonts w:ascii="Liberation Serif" w:hAnsi="Liberation Serif"/>
          <w:bCs/>
          <w:sz w:val="24"/>
          <w:szCs w:val="24"/>
        </w:rPr>
        <w:t xml:space="preserve">. </w:t>
      </w:r>
      <w:r w:rsidR="00D358DE" w:rsidRPr="00D358DE">
        <w:rPr>
          <w:rFonts w:ascii="Liberation Serif" w:hAnsi="Liberation Serif"/>
          <w:bCs/>
          <w:sz w:val="24"/>
          <w:szCs w:val="24"/>
        </w:rPr>
        <w:t>ОСУЩЕСТВЛЕНИЕ ЕДИНОВРЕМЕННОЙ ДЕНЕЖНОЙ ВЫПЛАТЫ</w:t>
      </w:r>
    </w:p>
    <w:p w14:paraId="1DE8D061" w14:textId="77777777" w:rsidR="00274133" w:rsidRPr="00D358DE" w:rsidRDefault="00274133" w:rsidP="00D358DE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78ECB12" w14:textId="77777777" w:rsidR="009301D4" w:rsidRPr="00D358DE" w:rsidRDefault="009301D4" w:rsidP="00D358D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4.1. Единовременная денежная выплата выплачивается в течение 10 (десяти) рабочих дней после принятия распоряжения Администрации путем перечисления денежных средств Первоуральским муниципальным бюджетным учреждением «Центр бухгалтерских услуг» на лицевой счет получателя, открытый в учреждении Банка.</w:t>
      </w:r>
    </w:p>
    <w:p w14:paraId="0C111D00" w14:textId="77777777" w:rsidR="009301D4" w:rsidRPr="00D358DE" w:rsidRDefault="009301D4" w:rsidP="00D358D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4.2. В случае выявления фактов принятия Администрацией муниципального округа Первоуральск необоснованного решения о назначении единовременной денежной выплаты вследствие предоставления заявителем недостоверных сведений, сокрытия данных, влияющих на право предоставления единовременной денежной выплаты, специалисты Администрации готовят проект распоряжения об отмене ранее принятого распоряжения о назначении единовременной денежной выплаты.</w:t>
      </w:r>
    </w:p>
    <w:p w14:paraId="079249F7" w14:textId="77777777" w:rsidR="009301D4" w:rsidRPr="00D358DE" w:rsidRDefault="009301D4" w:rsidP="00D358D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4.3. Сумма единовременной денежной выплаты, перечисленная заявителю вследствие предоставления недостоверных сведений, сокрытия данных, влияющих на право предоставления единовременной денежной выплаты, возмещается заявителем добровольно, а в случае спора взыскивается в судебном порядке.</w:t>
      </w:r>
    </w:p>
    <w:p w14:paraId="122C4EB7" w14:textId="77777777" w:rsidR="009301D4" w:rsidRPr="00D358DE" w:rsidRDefault="009301D4" w:rsidP="00D358D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4.4. Оригиналы и копии документов, представленные для получения единовременной денежной выплаты, хранятся у уполномоченных специалистов Администрации.</w:t>
      </w:r>
    </w:p>
    <w:p w14:paraId="1D7E1E7C" w14:textId="2BEBA2CF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</w:t>
      </w:r>
      <w:r w:rsidR="0036544B">
        <w:rPr>
          <w:rFonts w:ascii="Liberation Serif" w:hAnsi="Liberation Serif"/>
          <w:sz w:val="24"/>
          <w:szCs w:val="24"/>
        </w:rPr>
        <w:t>5</w:t>
      </w:r>
      <w:r w:rsidR="009301D4" w:rsidRPr="00D358DE">
        <w:rPr>
          <w:rFonts w:ascii="Liberation Serif" w:hAnsi="Liberation Serif"/>
          <w:sz w:val="24"/>
          <w:szCs w:val="24"/>
        </w:rPr>
        <w:t>.</w:t>
      </w:r>
      <w:r w:rsidRPr="00D358DE">
        <w:rPr>
          <w:rFonts w:ascii="Liberation Serif" w:hAnsi="Liberation Serif"/>
          <w:sz w:val="24"/>
          <w:szCs w:val="24"/>
        </w:rPr>
        <w:t xml:space="preserve"> Информация о назначении и выплате единовременной денежной выплаты заявителю подлежит размещению в информационных системах, в соответствии с действующим законодательством.</w:t>
      </w:r>
    </w:p>
    <w:p w14:paraId="0A6432B9" w14:textId="77777777"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0FA951C" w14:textId="09D1B046" w:rsidR="00C43F57" w:rsidDel="0036544B" w:rsidRDefault="00C43F57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del w:id="3" w:author="dsp01" w:date="2025-03-25T14:10:00Z"/>
          <w:rFonts w:ascii="Liberation Serif" w:hAnsi="Liberation Serif"/>
          <w:color w:val="000000"/>
          <w:sz w:val="24"/>
          <w:szCs w:val="24"/>
        </w:rPr>
      </w:pPr>
    </w:p>
    <w:p w14:paraId="68372BF6" w14:textId="77777777" w:rsidR="00C43F57" w:rsidRDefault="00C43F57" w:rsidP="00C43F57">
      <w:pPr>
        <w:pStyle w:val="ConsPlusNormal"/>
        <w:ind w:firstLine="540"/>
        <w:jc w:val="both"/>
      </w:pPr>
    </w:p>
    <w:p w14:paraId="279E5F93" w14:textId="77777777" w:rsidR="00C43F57" w:rsidRDefault="00C43F57" w:rsidP="009301D4">
      <w:pPr>
        <w:pStyle w:val="ConsPlusNonformat"/>
        <w:jc w:val="both"/>
      </w:pPr>
      <w:r>
        <w:t xml:space="preserve">    </w:t>
      </w:r>
    </w:p>
    <w:p w14:paraId="01C550C4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9B811D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75907BFB" w14:textId="77777777"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Приложение № 1</w:t>
      </w:r>
    </w:p>
    <w:p w14:paraId="42F14316" w14:textId="77777777"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14:paraId="3CA777BD" w14:textId="77777777" w:rsidR="00274133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(Форма) </w:t>
      </w:r>
    </w:p>
    <w:p w14:paraId="7FA951D7" w14:textId="77777777" w:rsidR="00274133" w:rsidRPr="003320E5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6606"/>
      </w:tblGrid>
      <w:tr w:rsidR="00274133" w:rsidRPr="003320E5" w14:paraId="42B4965F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5B08D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2C60C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 Администрацию </w:t>
            </w:r>
            <w:r w:rsidR="00C43F57">
              <w:rPr>
                <w:rFonts w:ascii="Liberation Serif" w:hAnsi="Liberation Serif"/>
                <w:color w:val="000000"/>
                <w:sz w:val="24"/>
                <w:szCs w:val="24"/>
              </w:rPr>
              <w:t>муниципального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округа Первоуральск</w:t>
            </w:r>
          </w:p>
        </w:tc>
      </w:tr>
      <w:tr w:rsidR="00274133" w:rsidRPr="003320E5" w14:paraId="657A3709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99673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D8EC0" w14:textId="77777777" w:rsidR="00274133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от ____________________</w:t>
            </w:r>
            <w:r w:rsidR="009301D4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</w:t>
            </w:r>
          </w:p>
          <w:p w14:paraId="212A0E7B" w14:textId="77777777" w:rsidR="009301D4" w:rsidRPr="003320E5" w:rsidRDefault="009301D4" w:rsidP="009301D4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__________,</w:t>
            </w:r>
          </w:p>
        </w:tc>
      </w:tr>
      <w:tr w:rsidR="00274133" w:rsidRPr="003320E5" w14:paraId="51C2A95C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3082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7B5B4" w14:textId="77777777"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(фамилия, имя, отчество заявителя)</w:t>
            </w:r>
          </w:p>
        </w:tc>
      </w:tr>
      <w:tr w:rsidR="00274133" w:rsidRPr="003320E5" w14:paraId="24322037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808B6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3033C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301D4">
              <w:rPr>
                <w:rFonts w:ascii="Liberation Serif" w:hAnsi="Liberation Serif"/>
                <w:color w:val="000000"/>
                <w:sz w:val="24"/>
                <w:szCs w:val="24"/>
              </w:rPr>
              <w:t>адрес регистрации</w:t>
            </w:r>
          </w:p>
          <w:p w14:paraId="73BFFBD2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_________________________________________ </w:t>
            </w:r>
          </w:p>
          <w:p w14:paraId="272C9E21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75BB0EC2" w14:textId="77777777" w:rsidR="009301D4" w:rsidRPr="003320E5" w:rsidRDefault="009301D4" w:rsidP="00D358DE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т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ел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ефон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</w:t>
            </w:r>
          </w:p>
        </w:tc>
      </w:tr>
    </w:tbl>
    <w:p w14:paraId="320A9BA6" w14:textId="77777777"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14:paraId="5C01F596" w14:textId="77777777" w:rsidR="00274133" w:rsidRPr="00400C90" w:rsidRDefault="000F2CAD" w:rsidP="000F2CAD">
      <w:pPr>
        <w:shd w:val="clear" w:color="auto" w:fill="FFFFFF"/>
        <w:ind w:right="510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400C90">
        <w:rPr>
          <w:rFonts w:ascii="Liberation Serif" w:hAnsi="Liberation Serif"/>
          <w:bCs/>
          <w:color w:val="000000"/>
          <w:sz w:val="24"/>
          <w:szCs w:val="24"/>
        </w:rPr>
        <w:t>ЗАЯВЛЕНИЕ</w:t>
      </w:r>
    </w:p>
    <w:p w14:paraId="523763DE" w14:textId="77777777"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14:paraId="31FF1676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Прошу назначить мне единовременную денежную выплату, как гражданину</w:t>
      </w:r>
      <w:r w:rsid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Российской Федерации, зарегистрированному на территории муниципального округа Первоуральск,</w:t>
      </w:r>
      <w:r w:rsid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 xml:space="preserve">заключившему с 1 </w:t>
      </w:r>
      <w:r w:rsid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с</w:t>
      </w:r>
      <w:r w:rsidR="00D358DE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Министерством обороны Российской Федерации контракт о прохождении военной</w:t>
      </w:r>
      <w:r w:rsidR="00D358DE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службы в Вооруженных Силах Российской Федерации сроком на один год и более</w:t>
      </w:r>
      <w:r w:rsidR="00D358DE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для выполнения задач специальной военной операции на территориях Донецкой</w:t>
      </w:r>
      <w:r w:rsidR="00D358DE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народной Республики, Луганской народной Республики, Запорожской области,</w:t>
      </w:r>
      <w:r w:rsid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Херсонской области и Украины.</w:t>
      </w:r>
    </w:p>
    <w:p w14:paraId="220D8C67" w14:textId="77777777" w:rsidR="009301D4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Денежные средства прошу перечислить на лицевой счет</w:t>
      </w:r>
    </w:p>
    <w:p w14:paraId="7CD01598" w14:textId="77777777" w:rsidR="00D358DE" w:rsidRPr="00D358DE" w:rsidRDefault="00D358DE" w:rsidP="00B628B9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</w:p>
    <w:p w14:paraId="55D961AD" w14:textId="77777777" w:rsidR="009301D4" w:rsidRPr="00D358DE" w:rsidRDefault="00D358DE" w:rsidP="00B628B9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№</w:t>
      </w:r>
      <w:r w:rsidR="009301D4" w:rsidRPr="00D358D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___________________</w:t>
      </w:r>
      <w:r w:rsidR="009301D4" w:rsidRPr="00D358DE">
        <w:rPr>
          <w:rFonts w:ascii="Liberation Serif" w:hAnsi="Liberation Serif"/>
        </w:rPr>
        <w:t>________________________________________________________________________</w:t>
      </w:r>
    </w:p>
    <w:p w14:paraId="0F8514A0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 xml:space="preserve">          </w:t>
      </w:r>
      <w:r w:rsidR="00D358DE">
        <w:rPr>
          <w:rFonts w:ascii="Liberation Serif" w:hAnsi="Liberation Serif"/>
        </w:rPr>
        <w:t xml:space="preserve">                                  </w:t>
      </w:r>
      <w:r w:rsidRPr="00D358DE">
        <w:rPr>
          <w:rFonts w:ascii="Liberation Serif" w:hAnsi="Liberation Serif"/>
        </w:rPr>
        <w:t xml:space="preserve">       (указать номер лицевого счета заявителя)</w:t>
      </w:r>
    </w:p>
    <w:p w14:paraId="7F74EB61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>в _</w:t>
      </w:r>
      <w:r w:rsidR="00D358DE">
        <w:rPr>
          <w:rFonts w:ascii="Liberation Serif" w:hAnsi="Liberation Serif"/>
        </w:rPr>
        <w:t>___________________</w:t>
      </w:r>
      <w:r w:rsidRPr="00D358DE">
        <w:rPr>
          <w:rFonts w:ascii="Liberation Serif" w:hAnsi="Liberation Serif"/>
        </w:rPr>
        <w:t>________________________________________________________________________</w:t>
      </w:r>
    </w:p>
    <w:p w14:paraId="4376DD5A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 xml:space="preserve">         </w:t>
      </w:r>
      <w:r w:rsidR="00D358DE">
        <w:rPr>
          <w:rFonts w:ascii="Liberation Serif" w:hAnsi="Liberation Serif"/>
        </w:rPr>
        <w:t xml:space="preserve">                                  </w:t>
      </w:r>
      <w:r w:rsidRPr="00D358DE">
        <w:rPr>
          <w:rFonts w:ascii="Liberation Serif" w:hAnsi="Liberation Serif"/>
        </w:rPr>
        <w:t xml:space="preserve">      (указать наименование кредитной организации)</w:t>
      </w:r>
    </w:p>
    <w:p w14:paraId="42169BF0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К заявлению прилагаются: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7263"/>
        <w:gridCol w:w="1474"/>
      </w:tblGrid>
      <w:tr w:rsidR="009301D4" w:rsidRPr="00D358DE" w14:paraId="3CB10117" w14:textId="77777777" w:rsidTr="00D358DE">
        <w:trPr>
          <w:trHeight w:val="20"/>
        </w:trPr>
        <w:tc>
          <w:tcPr>
            <w:tcW w:w="737" w:type="dxa"/>
          </w:tcPr>
          <w:p w14:paraId="786922A5" w14:textId="77777777" w:rsidR="00D358DE" w:rsidRPr="00D358DE" w:rsidRDefault="00D358DE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№</w:t>
            </w:r>
          </w:p>
          <w:p w14:paraId="746319AF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D358DE">
              <w:rPr>
                <w:rFonts w:ascii="Liberation Serif" w:hAnsi="Liberation Serif"/>
                <w:sz w:val="22"/>
                <w:szCs w:val="22"/>
              </w:rPr>
              <w:t>п.п</w:t>
            </w:r>
            <w:proofErr w:type="spellEnd"/>
            <w:r w:rsidRPr="00D358DE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7263" w:type="dxa"/>
          </w:tcPr>
          <w:p w14:paraId="18DD579F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4" w:type="dxa"/>
          </w:tcPr>
          <w:p w14:paraId="7E772AC7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Отметка о наличии</w:t>
            </w:r>
          </w:p>
        </w:tc>
      </w:tr>
      <w:tr w:rsidR="009301D4" w:rsidRPr="00D358DE" w14:paraId="6ED0FEA0" w14:textId="77777777" w:rsidTr="00D358DE">
        <w:trPr>
          <w:trHeight w:val="20"/>
        </w:trPr>
        <w:tc>
          <w:tcPr>
            <w:tcW w:w="737" w:type="dxa"/>
          </w:tcPr>
          <w:p w14:paraId="6D839F4D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7263" w:type="dxa"/>
          </w:tcPr>
          <w:p w14:paraId="6D8345E8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Паспорт гражданина Российской Федерации заявителя, содержащий сведения о личности владельца паспорта и отметку о регистрации по месту жительства</w:t>
            </w:r>
          </w:p>
        </w:tc>
        <w:tc>
          <w:tcPr>
            <w:tcW w:w="1474" w:type="dxa"/>
          </w:tcPr>
          <w:p w14:paraId="601DB5B6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51D8839F" w14:textId="77777777" w:rsidTr="00D358DE">
        <w:trPr>
          <w:trHeight w:val="20"/>
        </w:trPr>
        <w:tc>
          <w:tcPr>
            <w:tcW w:w="737" w:type="dxa"/>
          </w:tcPr>
          <w:p w14:paraId="62C53576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2.</w:t>
            </w:r>
          </w:p>
        </w:tc>
        <w:tc>
          <w:tcPr>
            <w:tcW w:w="7263" w:type="dxa"/>
          </w:tcPr>
          <w:p w14:paraId="42A0DB17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Документ, подтверждающий регистрацию заявителя по месту жительства на территории муниципального округа Первоуральск, в случае отсутствия в паспорте отметки о регистрации</w:t>
            </w:r>
          </w:p>
        </w:tc>
        <w:tc>
          <w:tcPr>
            <w:tcW w:w="1474" w:type="dxa"/>
          </w:tcPr>
          <w:p w14:paraId="3001D86C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6343CEA0" w14:textId="77777777" w:rsidTr="00D358DE">
        <w:trPr>
          <w:trHeight w:val="20"/>
        </w:trPr>
        <w:tc>
          <w:tcPr>
            <w:tcW w:w="737" w:type="dxa"/>
          </w:tcPr>
          <w:p w14:paraId="7A3E432D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3.</w:t>
            </w:r>
          </w:p>
        </w:tc>
        <w:tc>
          <w:tcPr>
            <w:tcW w:w="7263" w:type="dxa"/>
          </w:tcPr>
          <w:p w14:paraId="41A3FC13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Справка, выданная военным комиссариатом (города Первоуральск и Шалинского района Свердловской области), подтверждающая сведения о том, что заявитель заключил контракт с Министерством Обороны Российской Федерации о прохождении военной службы через военный комиссариат (города Первоуральск и Шалинского района Свердловской области)</w:t>
            </w:r>
          </w:p>
        </w:tc>
        <w:tc>
          <w:tcPr>
            <w:tcW w:w="1474" w:type="dxa"/>
          </w:tcPr>
          <w:p w14:paraId="4B0A3FF1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4573C168" w14:textId="77777777" w:rsidTr="00D358DE">
        <w:trPr>
          <w:trHeight w:val="20"/>
        </w:trPr>
        <w:tc>
          <w:tcPr>
            <w:tcW w:w="737" w:type="dxa"/>
          </w:tcPr>
          <w:p w14:paraId="3B5AB44E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4.</w:t>
            </w:r>
          </w:p>
        </w:tc>
        <w:tc>
          <w:tcPr>
            <w:tcW w:w="7263" w:type="dxa"/>
          </w:tcPr>
          <w:p w14:paraId="21C3E88F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Страховое свидетельство государственного пенсионного страхования (СНИЛС) или уведомление о регистрации в системе индивидуального (персонифицированного) учета заявителя</w:t>
            </w:r>
          </w:p>
        </w:tc>
        <w:tc>
          <w:tcPr>
            <w:tcW w:w="1474" w:type="dxa"/>
          </w:tcPr>
          <w:p w14:paraId="73BD6FB7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3A5F2F76" w14:textId="77777777" w:rsidTr="00D358DE">
        <w:trPr>
          <w:trHeight w:val="20"/>
        </w:trPr>
        <w:tc>
          <w:tcPr>
            <w:tcW w:w="737" w:type="dxa"/>
          </w:tcPr>
          <w:p w14:paraId="04CF8B6D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lastRenderedPageBreak/>
              <w:t>5.</w:t>
            </w:r>
          </w:p>
        </w:tc>
        <w:tc>
          <w:tcPr>
            <w:tcW w:w="7263" w:type="dxa"/>
          </w:tcPr>
          <w:p w14:paraId="29248381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Банковские реквизиты лицевого счета заявителя</w:t>
            </w:r>
          </w:p>
        </w:tc>
        <w:tc>
          <w:tcPr>
            <w:tcW w:w="1474" w:type="dxa"/>
          </w:tcPr>
          <w:p w14:paraId="78D5BA76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60E6B86B" w14:textId="77777777" w:rsidTr="00D358DE">
        <w:trPr>
          <w:trHeight w:val="20"/>
        </w:trPr>
        <w:tc>
          <w:tcPr>
            <w:tcW w:w="737" w:type="dxa"/>
          </w:tcPr>
          <w:p w14:paraId="70AC9F9A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6.</w:t>
            </w:r>
          </w:p>
        </w:tc>
        <w:tc>
          <w:tcPr>
            <w:tcW w:w="7263" w:type="dxa"/>
          </w:tcPr>
          <w:p w14:paraId="2973B9B4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Доверенность на обращение с заявлением - в случае обращения заявителя через представителя</w:t>
            </w:r>
          </w:p>
        </w:tc>
        <w:tc>
          <w:tcPr>
            <w:tcW w:w="1474" w:type="dxa"/>
          </w:tcPr>
          <w:p w14:paraId="57A7F173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</w:tbl>
    <w:p w14:paraId="0E3DD371" w14:textId="77777777" w:rsidR="009301D4" w:rsidRDefault="009301D4" w:rsidP="00B628B9">
      <w:pPr>
        <w:pStyle w:val="ConsPlusNormal"/>
        <w:ind w:firstLine="540"/>
        <w:jc w:val="both"/>
      </w:pPr>
    </w:p>
    <w:p w14:paraId="74E53F1C" w14:textId="77777777" w:rsidR="009301D4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301D4" w:rsidRPr="000F2CAD">
        <w:rPr>
          <w:rFonts w:ascii="Liberation Serif" w:hAnsi="Liberation Serif"/>
          <w:sz w:val="24"/>
          <w:szCs w:val="24"/>
        </w:rPr>
        <w:t>Я, __________________________________________</w:t>
      </w:r>
      <w:r>
        <w:rPr>
          <w:rFonts w:ascii="Liberation Serif" w:hAnsi="Liberation Serif"/>
          <w:sz w:val="24"/>
          <w:szCs w:val="24"/>
        </w:rPr>
        <w:t>____</w:t>
      </w:r>
      <w:r w:rsidR="009301D4" w:rsidRPr="000F2CAD">
        <w:rPr>
          <w:rFonts w:ascii="Liberation Serif" w:hAnsi="Liberation Serif"/>
          <w:sz w:val="24"/>
          <w:szCs w:val="24"/>
        </w:rPr>
        <w:t>__________________________</w:t>
      </w:r>
    </w:p>
    <w:p w14:paraId="19B303B2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  <w:szCs w:val="20"/>
        </w:rPr>
      </w:pPr>
      <w:r w:rsidRPr="000F2CAD">
        <w:rPr>
          <w:rFonts w:ascii="Liberation Serif" w:hAnsi="Liberation Serif"/>
          <w:szCs w:val="20"/>
        </w:rPr>
        <w:t xml:space="preserve">                     </w:t>
      </w:r>
      <w:r w:rsidR="000F2CAD">
        <w:rPr>
          <w:rFonts w:ascii="Liberation Serif" w:hAnsi="Liberation Serif"/>
          <w:szCs w:val="20"/>
        </w:rPr>
        <w:t xml:space="preserve">                          </w:t>
      </w:r>
      <w:r w:rsidRPr="000F2CAD">
        <w:rPr>
          <w:rFonts w:ascii="Liberation Serif" w:hAnsi="Liberation Serif"/>
          <w:szCs w:val="20"/>
        </w:rPr>
        <w:t xml:space="preserve">      (фамилия, имя, отчество)</w:t>
      </w:r>
    </w:p>
    <w:p w14:paraId="03A17426" w14:textId="77777777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 xml:space="preserve">в  соответствии  с  Федеральным законом от  27 июля 2006 года </w:t>
      </w:r>
      <w:r w:rsidR="000F2CAD">
        <w:rPr>
          <w:rFonts w:ascii="Liberation Serif" w:hAnsi="Liberation Serif"/>
          <w:sz w:val="24"/>
          <w:szCs w:val="24"/>
        </w:rPr>
        <w:t>№ 152-ФЗ «</w:t>
      </w:r>
      <w:r w:rsidRPr="000F2CAD">
        <w:rPr>
          <w:rFonts w:ascii="Liberation Serif" w:hAnsi="Liberation Serif"/>
          <w:sz w:val="24"/>
          <w:szCs w:val="24"/>
        </w:rPr>
        <w:t>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персональных  данных</w:t>
      </w:r>
      <w:r w:rsidR="000F2CAD">
        <w:rPr>
          <w:rFonts w:ascii="Liberation Serif" w:hAnsi="Liberation Serif"/>
          <w:sz w:val="24"/>
          <w:szCs w:val="24"/>
        </w:rPr>
        <w:t>»</w:t>
      </w:r>
      <w:r w:rsidRPr="000F2CAD">
        <w:rPr>
          <w:rFonts w:ascii="Liberation Serif" w:hAnsi="Liberation Serif"/>
          <w:sz w:val="24"/>
          <w:szCs w:val="24"/>
        </w:rPr>
        <w:t xml:space="preserve">  выражаю  согласие  на  обработку  моих  персональных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данных.</w:t>
      </w:r>
    </w:p>
    <w:p w14:paraId="63F176EC" w14:textId="77777777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 xml:space="preserve">    Разрешаю   мои   персональные   данные,  имеющиеся  в  органе  местного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самоуправления,   передавать   третьим   лицам   при   условии   соблюдения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конфиденциальности  данных  с  целью  реализации моих прав на получение мер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социальной    поддержки   и   социального   обслуживания,   предусмотренных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законодательством Российской Федерации.</w:t>
      </w:r>
    </w:p>
    <w:p w14:paraId="416C2083" w14:textId="77777777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 xml:space="preserve">    Мне   известно,   что  я  могу  отозвать  свое  согласие  на  обработку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персональных  данных  путем  подачи  письменного заявления в орган местного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самоуправления.</w:t>
      </w:r>
    </w:p>
    <w:p w14:paraId="6C282731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5B746854" w14:textId="77777777" w:rsidR="009301D4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«_____»</w:t>
      </w:r>
      <w:r w:rsidR="009301D4" w:rsidRPr="000F2CAD">
        <w:rPr>
          <w:rFonts w:ascii="Liberation Serif" w:hAnsi="Liberation Serif"/>
          <w:sz w:val="24"/>
          <w:szCs w:val="24"/>
        </w:rPr>
        <w:t xml:space="preserve"> _________</w:t>
      </w:r>
      <w:r>
        <w:rPr>
          <w:rFonts w:ascii="Liberation Serif" w:hAnsi="Liberation Serif"/>
          <w:sz w:val="24"/>
          <w:szCs w:val="24"/>
        </w:rPr>
        <w:t>_</w:t>
      </w:r>
      <w:r w:rsidR="009301D4" w:rsidRPr="000F2CAD">
        <w:rPr>
          <w:rFonts w:ascii="Liberation Serif" w:hAnsi="Liberation Serif"/>
          <w:sz w:val="24"/>
          <w:szCs w:val="24"/>
        </w:rPr>
        <w:t>____ 20_</w:t>
      </w:r>
      <w:r>
        <w:rPr>
          <w:rFonts w:ascii="Liberation Serif" w:hAnsi="Liberation Serif"/>
          <w:sz w:val="24"/>
          <w:szCs w:val="24"/>
        </w:rPr>
        <w:t>__</w:t>
      </w:r>
      <w:r w:rsidR="009301D4" w:rsidRPr="000F2CAD">
        <w:rPr>
          <w:rFonts w:ascii="Liberation Serif" w:hAnsi="Liberation Serif"/>
          <w:sz w:val="24"/>
          <w:szCs w:val="24"/>
        </w:rPr>
        <w:t>_ года.     ___________________ _____________________</w:t>
      </w:r>
    </w:p>
    <w:p w14:paraId="1BD33D27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 xml:space="preserve">                                </w:t>
      </w:r>
      <w:r w:rsidR="000F2CAD">
        <w:rPr>
          <w:rFonts w:ascii="Liberation Serif" w:hAnsi="Liberation Serif"/>
        </w:rPr>
        <w:t xml:space="preserve">                                                    </w:t>
      </w:r>
      <w:r w:rsidRPr="000F2CAD">
        <w:rPr>
          <w:rFonts w:ascii="Liberation Serif" w:hAnsi="Liberation Serif"/>
        </w:rPr>
        <w:t xml:space="preserve">  (подпись заявителя) </w:t>
      </w:r>
      <w:r w:rsidR="000F2CAD">
        <w:rPr>
          <w:rFonts w:ascii="Liberation Serif" w:hAnsi="Liberation Serif"/>
        </w:rPr>
        <w:t xml:space="preserve">         </w:t>
      </w:r>
      <w:r w:rsidRPr="000F2CAD">
        <w:rPr>
          <w:rFonts w:ascii="Liberation Serif" w:hAnsi="Liberation Serif"/>
        </w:rPr>
        <w:t>(расшифровка подписи)</w:t>
      </w:r>
    </w:p>
    <w:p w14:paraId="11DDC475" w14:textId="77777777" w:rsidR="000F2CAD" w:rsidRDefault="000F2CAD" w:rsidP="00B628B9">
      <w:pPr>
        <w:pStyle w:val="ConsPlusNonformat"/>
        <w:jc w:val="both"/>
        <w:rPr>
          <w:rFonts w:ascii="Liberation Serif" w:hAnsi="Liberation Serif"/>
        </w:rPr>
      </w:pPr>
    </w:p>
    <w:p w14:paraId="03C67454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>---------------------------------------------------------------------------</w:t>
      </w:r>
    </w:p>
    <w:p w14:paraId="6F697A5A" w14:textId="77777777" w:rsidR="009301D4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>Заявление   о   назначении   единовременной   денежной  выплаты  гражданину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 xml:space="preserve">Российской  Федерации,  зарегистрированному  на  территории  муниципального округа Первоуральск,  заключившему  с  1  </w:t>
      </w:r>
      <w:r w:rsidR="000F2CAD">
        <w:rPr>
          <w:rFonts w:ascii="Liberation Serif" w:hAnsi="Liberation Serif"/>
          <w:sz w:val="24"/>
          <w:szCs w:val="24"/>
        </w:rPr>
        <w:t>марта</w:t>
      </w:r>
      <w:r w:rsidRPr="000F2CAD">
        <w:rPr>
          <w:rFonts w:ascii="Liberation Serif" w:hAnsi="Liberation Serif"/>
          <w:sz w:val="24"/>
          <w:szCs w:val="24"/>
        </w:rPr>
        <w:t xml:space="preserve">  2025  года  по  31  декабря 2025 года с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Министерством  обороны  Российской Федерации контракт о прохождении военной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службы  в Вооруженных Силах Российской Федерации сроком на один год и более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для  выполнения  задач специальной военной операции на территориях Донецкой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народной  Республики,  Луганской  народной Республики, Запорожской области,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Херсонской области и Украины, с прилагаемыми документами принял:</w:t>
      </w:r>
    </w:p>
    <w:p w14:paraId="3C87C59B" w14:textId="77777777" w:rsid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3FB4AF57" w14:textId="77777777" w:rsidR="000F2CAD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11B762E4" w14:textId="77777777" w:rsidR="000F2CAD" w:rsidRPr="000F2CAD" w:rsidRDefault="000F2CAD" w:rsidP="000F2CA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«_____»</w:t>
      </w:r>
      <w:r w:rsidRPr="000F2CAD">
        <w:rPr>
          <w:rFonts w:ascii="Liberation Serif" w:hAnsi="Liberation Serif"/>
          <w:sz w:val="24"/>
          <w:szCs w:val="24"/>
        </w:rPr>
        <w:t xml:space="preserve"> _______</w:t>
      </w:r>
      <w:r>
        <w:rPr>
          <w:rFonts w:ascii="Liberation Serif" w:hAnsi="Liberation Serif"/>
          <w:sz w:val="24"/>
          <w:szCs w:val="24"/>
        </w:rPr>
        <w:t>_</w:t>
      </w:r>
      <w:r w:rsidRPr="000F2CAD">
        <w:rPr>
          <w:rFonts w:ascii="Liberation Serif" w:hAnsi="Liberation Serif"/>
          <w:sz w:val="24"/>
          <w:szCs w:val="24"/>
        </w:rPr>
        <w:t>____ 20_</w:t>
      </w:r>
      <w:r>
        <w:rPr>
          <w:rFonts w:ascii="Liberation Serif" w:hAnsi="Liberation Serif"/>
          <w:sz w:val="24"/>
          <w:szCs w:val="24"/>
        </w:rPr>
        <w:t>__</w:t>
      </w:r>
      <w:r w:rsidRPr="000F2CAD">
        <w:rPr>
          <w:rFonts w:ascii="Liberation Serif" w:hAnsi="Liberation Serif"/>
          <w:sz w:val="24"/>
          <w:szCs w:val="24"/>
        </w:rPr>
        <w:t>_</w:t>
      </w:r>
      <w:r>
        <w:rPr>
          <w:rFonts w:ascii="Liberation Serif" w:hAnsi="Liberation Serif"/>
          <w:sz w:val="24"/>
          <w:szCs w:val="24"/>
        </w:rPr>
        <w:t xml:space="preserve"> года.     ________________________</w:t>
      </w:r>
      <w:r w:rsidRPr="000F2CAD">
        <w:rPr>
          <w:rFonts w:ascii="Liberation Serif" w:hAnsi="Liberation Serif"/>
          <w:sz w:val="24"/>
          <w:szCs w:val="24"/>
        </w:rPr>
        <w:t>____________________</w:t>
      </w:r>
    </w:p>
    <w:p w14:paraId="435986D7" w14:textId="77777777" w:rsidR="009301D4" w:rsidRPr="000F2CAD" w:rsidRDefault="000F2CAD" w:rsidP="009301D4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 xml:space="preserve">                      </w:t>
      </w:r>
      <w:r w:rsidR="009301D4" w:rsidRPr="000F2CAD">
        <w:rPr>
          <w:rFonts w:ascii="Liberation Serif" w:hAnsi="Liberation Serif"/>
        </w:rPr>
        <w:t xml:space="preserve">                 </w:t>
      </w:r>
      <w:r>
        <w:rPr>
          <w:rFonts w:ascii="Liberation Serif" w:hAnsi="Liberation Serif"/>
        </w:rPr>
        <w:t xml:space="preserve">                         </w:t>
      </w:r>
      <w:r w:rsidR="009301D4" w:rsidRPr="000F2CAD">
        <w:rPr>
          <w:rFonts w:ascii="Liberation Serif" w:hAnsi="Liberation Serif"/>
        </w:rPr>
        <w:t xml:space="preserve">        </w:t>
      </w:r>
      <w:r>
        <w:rPr>
          <w:rFonts w:ascii="Liberation Serif" w:hAnsi="Liberation Serif"/>
        </w:rPr>
        <w:t xml:space="preserve"> </w:t>
      </w:r>
      <w:r w:rsidR="009301D4" w:rsidRPr="000F2CAD">
        <w:rPr>
          <w:rFonts w:ascii="Liberation Serif" w:hAnsi="Liberation Serif"/>
        </w:rPr>
        <w:t xml:space="preserve"> (должность, Ф.И.О. и подпись лица,</w:t>
      </w:r>
      <w:r>
        <w:rPr>
          <w:rFonts w:ascii="Liberation Serif" w:hAnsi="Liberation Serif"/>
        </w:rPr>
        <w:t xml:space="preserve"> </w:t>
      </w:r>
      <w:r w:rsidR="009301D4" w:rsidRPr="000F2CAD">
        <w:rPr>
          <w:rFonts w:ascii="Liberation Serif" w:hAnsi="Liberation Serif"/>
        </w:rPr>
        <w:t>принявшего заявление)</w:t>
      </w:r>
    </w:p>
    <w:p w14:paraId="5C96C0EB" w14:textId="77777777" w:rsidR="00274133" w:rsidRPr="000F2CAD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0F2CAD">
        <w:rPr>
          <w:rFonts w:ascii="Liberation Serif" w:hAnsi="Liberation Serif"/>
          <w:color w:val="000000"/>
          <w:sz w:val="24"/>
          <w:szCs w:val="24"/>
        </w:rPr>
        <w:t> </w:t>
      </w:r>
    </w:p>
    <w:p w14:paraId="1E73D6E8" w14:textId="77777777" w:rsidR="00274133" w:rsidRPr="000F2CAD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D084C75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26A1DF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C0C5110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F8EC5D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34828E4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255624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0A756FF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EC13705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65688A7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7694D44A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6A10BA6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B48C762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215B98B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367BD32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76047D9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3B1310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FB2307B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01FACA36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0D2C1FD6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70CDFA48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29078D11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21BB858B" w14:textId="77777777"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Приложение № </w:t>
      </w:r>
      <w:r w:rsidR="000F2CAD">
        <w:rPr>
          <w:rFonts w:ascii="Liberation Serif" w:hAnsi="Liberation Serif"/>
          <w:sz w:val="24"/>
          <w:szCs w:val="24"/>
        </w:rPr>
        <w:t>2</w:t>
      </w:r>
    </w:p>
    <w:p w14:paraId="31FEDA19" w14:textId="77777777"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14:paraId="1901B831" w14:textId="77777777" w:rsidR="00274133" w:rsidRPr="003320E5" w:rsidRDefault="00274133" w:rsidP="00274133">
      <w:pPr>
        <w:shd w:val="clear" w:color="auto" w:fill="FFFFFF"/>
        <w:spacing w:before="90" w:after="90"/>
        <w:ind w:left="4678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br/>
      </w:r>
    </w:p>
    <w:p w14:paraId="7203F1BC" w14:textId="77777777" w:rsidR="00274133" w:rsidRPr="003320E5" w:rsidRDefault="00274133" w:rsidP="00274133">
      <w:pPr>
        <w:shd w:val="clear" w:color="auto" w:fill="FFFFFF"/>
        <w:spacing w:before="90" w:after="90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(Форма)</w:t>
      </w:r>
    </w:p>
    <w:p w14:paraId="1C5DB382" w14:textId="77777777"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13082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1"/>
        <w:gridCol w:w="6541"/>
      </w:tblGrid>
      <w:tr w:rsidR="00274133" w:rsidRPr="003320E5" w14:paraId="5F8442E1" w14:textId="77777777" w:rsidTr="00741819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BC3F98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Угловой штамп</w:t>
            </w:r>
          </w:p>
          <w:p w14:paraId="3DE07AFE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Дата выдачи справки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B34C4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74133" w:rsidRPr="003320E5" w14:paraId="600D9B5C" w14:textId="77777777" w:rsidTr="00741819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069F5B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C5C4C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</w:tbl>
    <w:p w14:paraId="050E0AC4" w14:textId="77777777"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14:paraId="06BFBBBA" w14:textId="77777777" w:rsidR="00274133" w:rsidRPr="002C2AC2" w:rsidRDefault="00274133" w:rsidP="00274133">
      <w:pPr>
        <w:shd w:val="clear" w:color="auto" w:fill="FFFFFF"/>
        <w:spacing w:before="90" w:after="90"/>
        <w:ind w:firstLine="612"/>
        <w:jc w:val="center"/>
        <w:rPr>
          <w:rFonts w:ascii="Liberation Serif" w:hAnsi="Liberation Serif"/>
          <w:color w:val="000000"/>
          <w:sz w:val="24"/>
          <w:szCs w:val="24"/>
        </w:rPr>
      </w:pPr>
      <w:r w:rsidRPr="002C2AC2">
        <w:rPr>
          <w:rFonts w:ascii="Liberation Serif" w:hAnsi="Liberation Serif"/>
          <w:color w:val="000000"/>
          <w:sz w:val="24"/>
          <w:szCs w:val="24"/>
        </w:rPr>
        <w:t>Справка</w:t>
      </w:r>
    </w:p>
    <w:p w14:paraId="04917CBB" w14:textId="77777777"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14:paraId="5C6AC136" w14:textId="77777777" w:rsidR="00274133" w:rsidRPr="003320E5" w:rsidRDefault="00274133" w:rsidP="00C43F57">
      <w:pPr>
        <w:shd w:val="clear" w:color="auto" w:fill="FFFFFF"/>
        <w:spacing w:before="90" w:after="90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Дана </w:t>
      </w:r>
      <w:r w:rsidR="00C43F57"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</w:t>
      </w:r>
      <w:r>
        <w:rPr>
          <w:rFonts w:ascii="Liberation Serif" w:hAnsi="Liberation Serif"/>
          <w:color w:val="000000"/>
          <w:sz w:val="24"/>
          <w:szCs w:val="24"/>
        </w:rPr>
        <w:t>_________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</w:t>
      </w:r>
      <w:r>
        <w:rPr>
          <w:rFonts w:ascii="Liberation Serif" w:hAnsi="Liberation Serif"/>
          <w:color w:val="000000"/>
          <w:sz w:val="24"/>
          <w:szCs w:val="24"/>
        </w:rPr>
        <w:t>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</w:t>
      </w:r>
      <w:r w:rsidR="00C43F57"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</w:t>
      </w:r>
    </w:p>
    <w:p w14:paraId="06832610" w14:textId="77777777" w:rsidR="00274133" w:rsidRPr="003320E5" w:rsidRDefault="00274133" w:rsidP="00C43F57">
      <w:pPr>
        <w:shd w:val="clear" w:color="auto" w:fill="FFFFFF"/>
        <w:spacing w:before="90" w:after="90"/>
        <w:jc w:val="both"/>
        <w:rPr>
          <w:rFonts w:ascii="Liberation Serif" w:hAnsi="Liberation Serif"/>
          <w:color w:val="000000"/>
        </w:rPr>
      </w:pPr>
      <w:r w:rsidRPr="003320E5">
        <w:rPr>
          <w:rFonts w:ascii="Liberation Serif" w:hAnsi="Liberation Serif"/>
          <w:color w:val="000000"/>
        </w:rPr>
        <w:t xml:space="preserve">                                                                       (фамилия, имя, отчество)</w:t>
      </w:r>
    </w:p>
    <w:p w14:paraId="7057E76F" w14:textId="77777777" w:rsidR="00C43F57" w:rsidRDefault="00C43F57" w:rsidP="00C43F57">
      <w:pPr>
        <w:shd w:val="clear" w:color="auto" w:fill="FFFFFF"/>
        <w:spacing w:before="90" w:after="90"/>
        <w:jc w:val="both"/>
        <w:rPr>
          <w:rFonts w:ascii="Liberation Serif" w:hAnsi="Liberation Serif"/>
          <w:color w:val="000000"/>
          <w:sz w:val="24"/>
          <w:szCs w:val="24"/>
        </w:rPr>
      </w:pPr>
      <w:r w:rsidRPr="00C43F57">
        <w:rPr>
          <w:rFonts w:ascii="Liberation Serif" w:hAnsi="Liberation Serif"/>
          <w:color w:val="000000"/>
          <w:sz w:val="24"/>
          <w:szCs w:val="24"/>
        </w:rPr>
        <w:t>__________________</w:t>
      </w:r>
      <w:r>
        <w:rPr>
          <w:rFonts w:ascii="Liberation Serif" w:hAnsi="Liberation Serif"/>
          <w:color w:val="000000"/>
          <w:sz w:val="24"/>
          <w:szCs w:val="24"/>
        </w:rPr>
        <w:t>____</w:t>
      </w:r>
      <w:r w:rsidRPr="00C43F57">
        <w:rPr>
          <w:rFonts w:ascii="Liberation Serif" w:hAnsi="Liberation Serif"/>
          <w:color w:val="000000"/>
          <w:sz w:val="24"/>
          <w:szCs w:val="24"/>
        </w:rPr>
        <w:t>__ года рождения, зарегистрированному по месту жительства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C43F57">
        <w:rPr>
          <w:rFonts w:ascii="Liberation Serif" w:hAnsi="Liberation Serif"/>
          <w:color w:val="000000"/>
          <w:sz w:val="24"/>
          <w:szCs w:val="24"/>
        </w:rPr>
        <w:t xml:space="preserve">по </w:t>
      </w:r>
    </w:p>
    <w:p w14:paraId="7756934B" w14:textId="77777777" w:rsidR="00C43F57" w:rsidRPr="00C43F57" w:rsidRDefault="00C43F57" w:rsidP="00C43F57">
      <w:pPr>
        <w:shd w:val="clear" w:color="auto" w:fill="FFFFFF"/>
        <w:spacing w:before="90" w:after="9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а</w:t>
      </w:r>
      <w:r w:rsidRPr="00C43F57">
        <w:rPr>
          <w:rFonts w:ascii="Liberation Serif" w:hAnsi="Liberation Serif"/>
          <w:color w:val="000000"/>
          <w:sz w:val="24"/>
          <w:szCs w:val="24"/>
        </w:rPr>
        <w:t xml:space="preserve">дресу: </w:t>
      </w:r>
      <w:r>
        <w:rPr>
          <w:rFonts w:ascii="Liberation Serif" w:hAnsi="Liberation Serif"/>
          <w:color w:val="000000"/>
          <w:sz w:val="24"/>
          <w:szCs w:val="24"/>
        </w:rPr>
        <w:t>________________________</w:t>
      </w:r>
      <w:r w:rsidRPr="00C43F57">
        <w:rPr>
          <w:rFonts w:ascii="Liberation Serif" w:hAnsi="Liberation Serif"/>
          <w:color w:val="000000"/>
          <w:sz w:val="24"/>
          <w:szCs w:val="24"/>
        </w:rPr>
        <w:t>____________________________________________,</w:t>
      </w:r>
    </w:p>
    <w:p w14:paraId="4F5D9BC2" w14:textId="77777777" w:rsidR="00C43F57" w:rsidRDefault="00C43F57" w:rsidP="000F2CAD">
      <w:pPr>
        <w:shd w:val="clear" w:color="auto" w:fill="FFFFFF"/>
        <w:spacing w:before="90" w:after="90"/>
        <w:jc w:val="both"/>
        <w:rPr>
          <w:rFonts w:ascii="Liberation Serif" w:hAnsi="Liberation Serif"/>
          <w:color w:val="000000"/>
          <w:sz w:val="24"/>
          <w:szCs w:val="24"/>
        </w:rPr>
      </w:pPr>
      <w:r w:rsidRPr="00C43F57">
        <w:rPr>
          <w:rFonts w:ascii="Liberation Serif" w:hAnsi="Liberation Serif"/>
          <w:color w:val="000000"/>
          <w:sz w:val="24"/>
          <w:szCs w:val="24"/>
        </w:rPr>
        <w:t>в том, что он заключил ________</w:t>
      </w:r>
      <w:r>
        <w:rPr>
          <w:rFonts w:ascii="Liberation Serif" w:hAnsi="Liberation Serif"/>
          <w:color w:val="000000"/>
          <w:sz w:val="24"/>
          <w:szCs w:val="24"/>
        </w:rPr>
        <w:t>_</w:t>
      </w:r>
      <w:r w:rsidR="000F2CAD">
        <w:rPr>
          <w:rFonts w:ascii="Liberation Serif" w:hAnsi="Liberation Serif"/>
          <w:color w:val="000000"/>
          <w:sz w:val="24"/>
          <w:szCs w:val="24"/>
        </w:rPr>
        <w:t>_____</w:t>
      </w:r>
      <w:r>
        <w:rPr>
          <w:rFonts w:ascii="Liberation Serif" w:hAnsi="Liberation Serif"/>
          <w:color w:val="000000"/>
          <w:sz w:val="24"/>
          <w:szCs w:val="24"/>
        </w:rPr>
        <w:t>_____</w:t>
      </w:r>
      <w:r w:rsidRPr="00C43F57">
        <w:rPr>
          <w:rFonts w:ascii="Liberation Serif" w:hAnsi="Liberation Serif"/>
          <w:color w:val="000000"/>
          <w:sz w:val="24"/>
          <w:szCs w:val="24"/>
        </w:rPr>
        <w:t>______ года контракт с Министерством Обороны</w:t>
      </w:r>
      <w:r w:rsidR="000F2CAD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C43F57">
        <w:rPr>
          <w:rFonts w:ascii="Liberation Serif" w:hAnsi="Liberation Serif"/>
          <w:color w:val="000000"/>
          <w:sz w:val="24"/>
          <w:szCs w:val="24"/>
        </w:rPr>
        <w:t>Российской Федерации о прохождении военной  службы  в   Вооруженных   Силах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C43F57">
        <w:rPr>
          <w:rFonts w:ascii="Liberation Serif" w:hAnsi="Liberation Serif"/>
          <w:color w:val="000000"/>
          <w:sz w:val="24"/>
          <w:szCs w:val="24"/>
        </w:rPr>
        <w:t>Российской Федерации на срок с ____________ по _____________ для выполнения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C43F57">
        <w:rPr>
          <w:rFonts w:ascii="Liberation Serif" w:hAnsi="Liberation Serif"/>
          <w:color w:val="000000"/>
          <w:sz w:val="24"/>
          <w:szCs w:val="24"/>
        </w:rPr>
        <w:t>за</w:t>
      </w:r>
      <w:r>
        <w:rPr>
          <w:rFonts w:ascii="Liberation Serif" w:hAnsi="Liberation Serif"/>
          <w:color w:val="000000"/>
          <w:sz w:val="24"/>
          <w:szCs w:val="24"/>
        </w:rPr>
        <w:t>дач специальной военной операции.</w:t>
      </w:r>
    </w:p>
    <w:p w14:paraId="41AB76B9" w14:textId="77777777"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  <w:bookmarkStart w:id="4" w:name="_GoBack"/>
      <w:bookmarkEnd w:id="4"/>
    </w:p>
    <w:p w14:paraId="69F65C37" w14:textId="77777777" w:rsidR="00274133" w:rsidRPr="003320E5" w:rsidRDefault="00274133" w:rsidP="00274133">
      <w:pPr>
        <w:shd w:val="clear" w:color="auto" w:fill="FFFFFF"/>
        <w:spacing w:before="90" w:after="90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</w:t>
      </w:r>
      <w:r w:rsidR="000226DD"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          ________</w:t>
      </w:r>
      <w:r w:rsidR="000226DD"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         _______</w:t>
      </w:r>
      <w:r w:rsidR="000226DD">
        <w:rPr>
          <w:rFonts w:ascii="Liberation Serif" w:hAnsi="Liberation Serif"/>
          <w:color w:val="000000"/>
          <w:sz w:val="24"/>
          <w:szCs w:val="24"/>
        </w:rPr>
        <w:t>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</w:t>
      </w:r>
    </w:p>
    <w:p w14:paraId="2B3C8EFC" w14:textId="77777777" w:rsidR="00274133" w:rsidRPr="003320E5" w:rsidRDefault="00274133" w:rsidP="00274133">
      <w:pPr>
        <w:shd w:val="clear" w:color="auto" w:fill="FFFFFF"/>
        <w:spacing w:before="90" w:after="90"/>
        <w:rPr>
          <w:rFonts w:ascii="Liberation Serif" w:hAnsi="Liberation Serif"/>
          <w:color w:val="000000"/>
        </w:rPr>
      </w:pPr>
      <w:r w:rsidRPr="003320E5">
        <w:rPr>
          <w:rFonts w:ascii="Liberation Serif" w:hAnsi="Liberation Serif"/>
          <w:color w:val="000000"/>
        </w:rPr>
        <w:t xml:space="preserve"> </w:t>
      </w:r>
      <w:r w:rsidR="000226DD">
        <w:rPr>
          <w:rFonts w:ascii="Liberation Serif" w:hAnsi="Liberation Serif"/>
          <w:color w:val="000000"/>
        </w:rPr>
        <w:t xml:space="preserve">  </w:t>
      </w:r>
      <w:r w:rsidRPr="003320E5">
        <w:rPr>
          <w:rFonts w:ascii="Liberation Serif" w:hAnsi="Liberation Serif"/>
          <w:color w:val="000000"/>
        </w:rPr>
        <w:t xml:space="preserve">  (наименование должности)                     </w:t>
      </w:r>
      <w:r w:rsidR="000226DD">
        <w:rPr>
          <w:rFonts w:ascii="Liberation Serif" w:hAnsi="Liberation Serif"/>
          <w:color w:val="000000"/>
        </w:rPr>
        <w:t xml:space="preserve">        </w:t>
      </w:r>
      <w:r w:rsidRPr="003320E5">
        <w:rPr>
          <w:rFonts w:ascii="Liberation Serif" w:hAnsi="Liberation Serif"/>
          <w:color w:val="000000"/>
        </w:rPr>
        <w:t xml:space="preserve">   (подпись)                                   (фамилия, инициалы)</w:t>
      </w:r>
    </w:p>
    <w:p w14:paraId="4D462DB1" w14:textId="77777777" w:rsidR="00274133" w:rsidRPr="00CB4D7D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                                       М.П.</w:t>
      </w:r>
    </w:p>
    <w:p w14:paraId="1853B878" w14:textId="77777777" w:rsidR="00DB0DA9" w:rsidRDefault="00DB0DA9"/>
    <w:sectPr w:rsidR="00DB0DA9" w:rsidSect="003320E5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63650D" w15:done="0"/>
  <w15:commentEx w15:paraId="3D287FE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DE023" w14:textId="77777777" w:rsidR="00B10B99" w:rsidRDefault="00B10B99">
      <w:r>
        <w:separator/>
      </w:r>
    </w:p>
  </w:endnote>
  <w:endnote w:type="continuationSeparator" w:id="0">
    <w:p w14:paraId="7822D17F" w14:textId="77777777" w:rsidR="00B10B99" w:rsidRDefault="00B1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0AAF4" w14:textId="77777777" w:rsidR="00B10B99" w:rsidRDefault="00B10B99">
      <w:r>
        <w:separator/>
      </w:r>
    </w:p>
  </w:footnote>
  <w:footnote w:type="continuationSeparator" w:id="0">
    <w:p w14:paraId="3FB631F4" w14:textId="77777777" w:rsidR="00B10B99" w:rsidRDefault="00B1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74976"/>
      <w:docPartObj>
        <w:docPartGallery w:val="Page Numbers (Top of Page)"/>
        <w:docPartUnique/>
      </w:docPartObj>
    </w:sdtPr>
    <w:sdtEndPr/>
    <w:sdtContent>
      <w:p w14:paraId="0C6CABFC" w14:textId="77777777" w:rsidR="00CD256C" w:rsidRDefault="002741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4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0E9234" w14:textId="77777777" w:rsidR="00CD256C" w:rsidRDefault="00B10B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33EB8"/>
    <w:multiLevelType w:val="hybridMultilevel"/>
    <w:tmpl w:val="AF722A3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рожанкина Н В">
    <w15:presenceInfo w15:providerId="None" w15:userId="Горожанкина Н 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33"/>
    <w:rsid w:val="000028D0"/>
    <w:rsid w:val="000226DD"/>
    <w:rsid w:val="000F2CAD"/>
    <w:rsid w:val="002031FB"/>
    <w:rsid w:val="00274133"/>
    <w:rsid w:val="00275BBF"/>
    <w:rsid w:val="0036544B"/>
    <w:rsid w:val="00516889"/>
    <w:rsid w:val="005F72F8"/>
    <w:rsid w:val="008F3F68"/>
    <w:rsid w:val="009301D4"/>
    <w:rsid w:val="00942DCF"/>
    <w:rsid w:val="009C717B"/>
    <w:rsid w:val="00B10B99"/>
    <w:rsid w:val="00B82480"/>
    <w:rsid w:val="00B8523D"/>
    <w:rsid w:val="00C43F57"/>
    <w:rsid w:val="00C91090"/>
    <w:rsid w:val="00D358DE"/>
    <w:rsid w:val="00DB0DA9"/>
    <w:rsid w:val="00E03E3A"/>
    <w:rsid w:val="00E55C59"/>
    <w:rsid w:val="00F2421C"/>
    <w:rsid w:val="00F60CDB"/>
    <w:rsid w:val="00FC462A"/>
    <w:rsid w:val="00FF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E4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C43F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F60CD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0CDB"/>
  </w:style>
  <w:style w:type="character" w:customStyle="1" w:styleId="a7">
    <w:name w:val="Текст примечания Знак"/>
    <w:basedOn w:val="a0"/>
    <w:link w:val="a6"/>
    <w:uiPriority w:val="99"/>
    <w:semiHidden/>
    <w:rsid w:val="00F60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0C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0C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0CD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0CD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C43F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F60CD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0CDB"/>
  </w:style>
  <w:style w:type="character" w:customStyle="1" w:styleId="a7">
    <w:name w:val="Текст примечания Знак"/>
    <w:basedOn w:val="a0"/>
    <w:link w:val="a6"/>
    <w:uiPriority w:val="99"/>
    <w:semiHidden/>
    <w:rsid w:val="00F60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0C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0C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0CD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0C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dsp01</cp:lastModifiedBy>
  <cp:revision>2</cp:revision>
  <dcterms:created xsi:type="dcterms:W3CDTF">2025-03-25T09:17:00Z</dcterms:created>
  <dcterms:modified xsi:type="dcterms:W3CDTF">2025-03-25T09:17:00Z</dcterms:modified>
</cp:coreProperties>
</file>